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30F332ED" w14:textId="683C0C56"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1"/>
      <w:r w:rsidRPr="00307126">
        <w:rPr>
          <w:sz w:val="22"/>
          <w:szCs w:val="22"/>
        </w:rPr>
        <w:t xml:space="preserve">právne predpisy SR: </w:t>
      </w:r>
      <w:commentRangeEnd w:id="1"/>
      <w:r w:rsidR="00972C9F" w:rsidRPr="00773D77">
        <w:rPr>
          <w:rStyle w:val="Odkaznakomentr"/>
          <w:sz w:val="22"/>
        </w:rPr>
        <w:commentReference w:id="1"/>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457D9FB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ákon o rozpočtových pravidlách</w:t>
      </w:r>
      <w:del w:id="2" w:author="Autor">
        <w:r w:rsidRPr="00307126">
          <w:rPr>
            <w:sz w:val="22"/>
            <w:szCs w:val="22"/>
          </w:rPr>
          <w:delText xml:space="preserve"> verejnej správy,</w:delText>
        </w:r>
      </w:del>
      <w:ins w:id="3" w:author="Autor">
        <w:r w:rsidRPr="00307126">
          <w:rPr>
            <w:sz w:val="22"/>
            <w:szCs w:val="22"/>
          </w:rPr>
          <w:t>,</w:t>
        </w:r>
      </w:ins>
      <w:r w:rsidRPr="00307126">
        <w:rPr>
          <w:sz w:val="22"/>
          <w:szCs w:val="22"/>
        </w:rPr>
        <w:t xml:space="preserve">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307126">
        <w:rPr>
          <w:sz w:val="22"/>
          <w:szCs w:val="22"/>
        </w:rPr>
        <w:t>Z</w:t>
      </w:r>
      <w:r w:rsidRPr="00307126">
        <w:rPr>
          <w:sz w:val="22"/>
          <w:szCs w:val="22"/>
        </w:rPr>
        <w:t xml:space="preserve">ákon o finančnej kontrole a audite,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77777777"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viiii</w:t>
      </w:r>
      <w:r w:rsidR="00DC126E" w:rsidRPr="00307126">
        <w:rPr>
          <w:sz w:val="22"/>
          <w:szCs w:val="22"/>
          <w:lang w:val="sk-SK"/>
        </w:rPr>
        <w:t>)</w:t>
      </w:r>
      <w:r w:rsidR="00576235" w:rsidRPr="00307126">
        <w:rPr>
          <w:sz w:val="22"/>
          <w:szCs w:val="22"/>
          <w:lang w:val="sk-SK"/>
        </w:rPr>
        <w:t xml:space="preserve"> zákon č. </w:t>
      </w:r>
      <w:r w:rsidR="00C315BD" w:rsidRPr="00307126">
        <w:rPr>
          <w:sz w:val="22"/>
          <w:szCs w:val="22"/>
          <w:lang w:val="sk-SK"/>
        </w:rPr>
        <w:t>343/2015</w:t>
      </w:r>
      <w:r w:rsidR="00576235" w:rsidRPr="00307126">
        <w:rPr>
          <w:sz w:val="22"/>
          <w:szCs w:val="22"/>
          <w:lang w:val="sk-SK"/>
        </w:rPr>
        <w:t xml:space="preserve"> Z. z. o verejnom obstarávaní a </w:t>
      </w:r>
      <w:r w:rsidR="00C315BD" w:rsidRPr="00307126">
        <w:rPr>
          <w:sz w:val="22"/>
          <w:szCs w:val="22"/>
          <w:lang w:val="sk-SK"/>
        </w:rPr>
        <w:t>o zmene a doplnení niektorých zákonov</w:t>
      </w:r>
      <w:r w:rsidR="00576235" w:rsidRPr="00307126">
        <w:rPr>
          <w:sz w:val="22"/>
          <w:szCs w:val="22"/>
          <w:lang w:val="sk-SK"/>
        </w:rPr>
        <w:t xml:space="preserve"> </w:t>
      </w:r>
      <w:r w:rsidR="000970EB" w:rsidRPr="00307126">
        <w:rPr>
          <w:sz w:val="22"/>
          <w:szCs w:val="22"/>
          <w:lang w:val="sk-SK"/>
        </w:rPr>
        <w:t xml:space="preserve">v znení neskorších predpisov </w:t>
      </w:r>
      <w:r w:rsidR="00576235" w:rsidRPr="00307126">
        <w:rPr>
          <w:sz w:val="22"/>
          <w:szCs w:val="22"/>
          <w:lang w:val="sk-SK"/>
        </w:rPr>
        <w:t>(ďalej len „zákon o VO“)</w:t>
      </w:r>
      <w:r w:rsidR="00C00CAF" w:rsidRPr="00307126">
        <w:rPr>
          <w:sz w:val="22"/>
          <w:szCs w:val="22"/>
          <w:lang w:val="sk-SK"/>
        </w:rPr>
        <w:t>,</w:t>
      </w:r>
      <w:r w:rsidR="00E05F9B" w:rsidRPr="00307126">
        <w:rPr>
          <w:sz w:val="22"/>
          <w:szCs w:val="22"/>
          <w:lang w:val="sk-SK"/>
        </w:rPr>
        <w:t xml:space="preserve"> zákon č. 25/2006 Z. z. o verejnom obstarávaní </w:t>
      </w:r>
      <w:r w:rsidR="00E05F9B" w:rsidRPr="00773D77">
        <w:rPr>
          <w:sz w:val="22"/>
        </w:rPr>
        <w:t>a o zmene a doplnení niektorých zákonov</w:t>
      </w:r>
      <w:r w:rsidR="00E05F9B" w:rsidRPr="00773D77">
        <w:rPr>
          <w:sz w:val="22"/>
          <w:lang w:val="sk-SK"/>
        </w:rPr>
        <w:t xml:space="preserve"> v znení neskorších predpisov.</w:t>
      </w:r>
    </w:p>
    <w:p w14:paraId="31FF8A8F" w14:textId="7F654CFA" w:rsidR="002F3B2D" w:rsidRDefault="00912FC3" w:rsidP="002122CC">
      <w:pPr>
        <w:pStyle w:val="Zkladntext"/>
        <w:tabs>
          <w:tab w:val="num" w:pos="720"/>
          <w:tab w:val="left" w:pos="6100"/>
        </w:tabs>
        <w:spacing w:before="0" w:line="264" w:lineRule="auto"/>
        <w:ind w:left="1423" w:hanging="357"/>
        <w:rPr>
          <w:ins w:id="4" w:author="Auto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del w:id="5" w:author="Autor">
        <w:r w:rsidRPr="00307126">
          <w:rPr>
            <w:sz w:val="22"/>
            <w:szCs w:val="22"/>
            <w:lang w:val="sk-SK"/>
          </w:rPr>
          <w:delText xml:space="preserve"> </w:delText>
        </w:r>
      </w:del>
      <w:ins w:id="6" w:author="Autor">
        <w:r w:rsidR="002F3B2D">
          <w:rPr>
            <w:sz w:val="22"/>
            <w:szCs w:val="22"/>
            <w:lang w:val="sk-SK"/>
          </w:rPr>
          <w:t> </w:t>
        </w:r>
      </w:ins>
      <w:r w:rsidRPr="00307126">
        <w:rPr>
          <w:sz w:val="22"/>
          <w:szCs w:val="22"/>
          <w:lang w:val="sk-SK"/>
        </w:rPr>
        <w:t>účtovníctve</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ins w:id="7" w:author="Auto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ins>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w:t>
      </w:r>
      <w:r w:rsidR="00D828B9" w:rsidRPr="00307126">
        <w:rPr>
          <w:rFonts w:ascii="Times New Roman" w:hAnsi="Times New Roman"/>
          <w:bCs/>
        </w:rPr>
        <w:lastRenderedPageBreak/>
        <w:t xml:space="preserve">podľa tohto odseku 3 sú rovnako záväzné, ako by boli obsiahnuté v iných ustanoveniach Zmluvy o poskytnutí NFP. </w:t>
      </w:r>
    </w:p>
    <w:p w14:paraId="2B2504FD" w14:textId="77777777" w:rsidR="002F22D1" w:rsidRPr="00307126" w:rsidRDefault="002F22D1" w:rsidP="002718A2">
      <w:pPr>
        <w:spacing w:before="120" w:line="264" w:lineRule="auto"/>
        <w:ind w:left="539"/>
        <w:jc w:val="both"/>
        <w:rPr>
          <w:rFonts w:ascii="Times New Roman" w:hAnsi="Times New Roman"/>
        </w:rPr>
        <w:pPrChange w:id="8" w:author="Autor">
          <w:pPr>
            <w:spacing w:before="120" w:line="264" w:lineRule="auto"/>
            <w:ind w:left="540"/>
            <w:jc w:val="both"/>
          </w:pPr>
        </w:pPrChange>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4625C0">
      <w:pPr>
        <w:pStyle w:val="Odsekzoznamu"/>
        <w:spacing w:before="120" w:after="120" w:line="264" w:lineRule="auto"/>
        <w:ind w:left="425"/>
        <w:contextualSpacing w:val="0"/>
        <w:jc w:val="both"/>
        <w:rPr>
          <w:ins w:id="9" w:author="Autor"/>
          <w:sz w:val="22"/>
          <w:szCs w:val="22"/>
        </w:rPr>
      </w:pPr>
      <w:ins w:id="10" w:author="Auto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ins>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1"/>
      <w:r w:rsidRPr="00307126">
        <w:rPr>
          <w:rFonts w:ascii="Times New Roman" w:hAnsi="Times New Roman"/>
        </w:rPr>
        <w:t xml:space="preserve">z rozhodnutia Poskytovateľa, ktorým bola schválená žiadosť o NFP </w:t>
      </w:r>
      <w:commentRangeEnd w:id="11"/>
      <w:r w:rsidR="008138ED" w:rsidRPr="00773D77">
        <w:rPr>
          <w:rStyle w:val="Odkaznakomentr"/>
          <w:rFonts w:ascii="Times New Roman" w:hAnsi="Times New Roman"/>
          <w:sz w:val="22"/>
          <w:lang w:val="x-none"/>
        </w:rPr>
        <w:commentReference w:id="11"/>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63C830E"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ins w:id="12" w:author="Auto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ins>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w:t>
      </w:r>
      <w:r w:rsidRPr="00307126">
        <w:rPr>
          <w:rFonts w:ascii="Times New Roman" w:hAnsi="Times New Roman"/>
        </w:rPr>
        <w:lastRenderedPageBreak/>
        <w:t>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13"/>
      <w:commentRangeStart w:id="14"/>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13"/>
      <w:commentRangeEnd w:id="14"/>
      <w:r>
        <w:rPr>
          <w:rStyle w:val="Odkaznakomentr"/>
          <w:rFonts w:ascii="Times New Roman" w:eastAsia="Times New Roman" w:hAnsi="Times New Roman"/>
          <w:lang w:val="x-none" w:eastAsia="x-none"/>
        </w:rPr>
        <w:commentReference w:id="13"/>
      </w:r>
      <w:r w:rsidRPr="00F0368A">
        <w:rPr>
          <w:rStyle w:val="Odkaznakomentr"/>
          <w:rFonts w:ascii="Times New Roman" w:hAnsi="Times New Roman"/>
          <w:sz w:val="22"/>
          <w:lang w:val="x-none"/>
        </w:rPr>
        <w:commentReference w:id="14"/>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15"/>
      <w:commentRangeStart w:id="16"/>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15"/>
      <w:commentRangeEnd w:id="16"/>
      <w:r>
        <w:rPr>
          <w:rStyle w:val="Odkaznakomentr"/>
          <w:rFonts w:ascii="Times New Roman" w:eastAsia="Times New Roman" w:hAnsi="Times New Roman"/>
          <w:lang w:val="x-none" w:eastAsia="x-none"/>
        </w:rPr>
        <w:commentReference w:id="15"/>
      </w:r>
      <w:r w:rsidRPr="00F0368A">
        <w:rPr>
          <w:rStyle w:val="Odkaznakomentr"/>
          <w:rFonts w:ascii="Times New Roman" w:hAnsi="Times New Roman"/>
          <w:sz w:val="22"/>
          <w:lang w:val="x-none"/>
        </w:rPr>
        <w:commentReference w:id="16"/>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71824C56" w14:textId="77777777" w:rsidR="00716242" w:rsidRPr="002718A2" w:rsidRDefault="002F22D1" w:rsidP="002718A2">
      <w:pPr>
        <w:spacing w:before="120" w:after="0" w:line="264" w:lineRule="auto"/>
        <w:ind w:left="540"/>
        <w:jc w:val="both"/>
        <w:rPr>
          <w:rFonts w:ascii="Times New Roman" w:hAnsi="Times New Roman"/>
          <w:b/>
          <w:rPrChange w:id="17" w:author="Autor">
            <w:rPr>
              <w:rFonts w:ascii="Times New Roman" w:hAnsi="Times New Roman"/>
            </w:rPr>
          </w:rPrChange>
        </w:rPr>
        <w:pPrChange w:id="18" w:author="Autor">
          <w:pPr>
            <w:spacing w:before="120" w:line="264" w:lineRule="auto"/>
            <w:ind w:left="540"/>
            <w:jc w:val="both"/>
          </w:pPr>
        </w:pPrChange>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ins w:id="19" w:author="Autor">
        <w:r w:rsidR="00716242" w:rsidRPr="00716242">
          <w:rPr>
            <w:rFonts w:ascii="Times New Roman" w:hAnsi="Times New Roman"/>
            <w:b/>
          </w:rPr>
          <w:t xml:space="preserve"> </w:t>
        </w:r>
      </w:ins>
    </w:p>
    <w:p w14:paraId="19FE97D0" w14:textId="5AFEAEFD" w:rsidR="00FD2790" w:rsidRPr="00307126" w:rsidRDefault="00716242" w:rsidP="00AC0259">
      <w:pPr>
        <w:spacing w:before="120" w:after="0" w:line="264" w:lineRule="auto"/>
        <w:ind w:left="540"/>
        <w:jc w:val="both"/>
        <w:rPr>
          <w:ins w:id="20" w:author="Autor"/>
          <w:rFonts w:ascii="Times New Roman" w:hAnsi="Times New Roman"/>
        </w:rPr>
      </w:pPr>
      <w:ins w:id="21" w:author="Auto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22"/>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 xml:space="preserve">finančnej opravy </w:t>
        </w:r>
        <w:r>
          <w:rPr>
            <w:rFonts w:ascii="Times New Roman" w:hAnsi="Times New Roman"/>
          </w:rPr>
          <w:lastRenderedPageBreak/>
          <w:t>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 xml:space="preserve">iného orgánu, ktoré by mohlo mať vplyv na výšku uplatnenej finančnej opravy, resp. konanie bolo ukončené a finančná oprava bola uplatnená aj v nadväznosti na ukončené konanie iného orgánu (napr. kontrola ÚVO). </w:t>
        </w:r>
      </w:ins>
    </w:p>
    <w:p w14:paraId="4127B02E" w14:textId="77777777" w:rsidR="00D828B9" w:rsidRPr="00307126" w:rsidRDefault="00D828B9" w:rsidP="00D828B9">
      <w:pPr>
        <w:spacing w:before="120" w:after="0" w:line="264" w:lineRule="auto"/>
        <w:ind w:left="540"/>
        <w:jc w:val="both"/>
        <w:rPr>
          <w:rFonts w:ascii="Times New Roman" w:hAnsi="Times New Roman"/>
        </w:rPr>
      </w:pPr>
      <w:commentRangeStart w:id="23"/>
      <w:r w:rsidRPr="00307126">
        <w:rPr>
          <w:rFonts w:ascii="Times New Roman" w:hAnsi="Times New Roman"/>
          <w:b/>
        </w:rPr>
        <w:t>Financujúca banka</w:t>
      </w:r>
      <w:r w:rsidRPr="00307126">
        <w:rPr>
          <w:rFonts w:ascii="Times New Roman" w:hAnsi="Times New Roman"/>
        </w:rPr>
        <w:t xml:space="preserve"> </w:t>
      </w:r>
      <w:commentRangeEnd w:id="23"/>
      <w:r w:rsidRPr="00307126">
        <w:rPr>
          <w:rStyle w:val="Odkaznakomentr"/>
          <w:rFonts w:ascii="Times New Roman" w:eastAsia="Times New Roman" w:hAnsi="Times New Roman"/>
          <w:sz w:val="22"/>
          <w:szCs w:val="22"/>
          <w:lang w:val="x-none" w:eastAsia="x-none"/>
        </w:rPr>
        <w:commentReference w:id="23"/>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2718A2" w:rsidRDefault="00901527" w:rsidP="00773D77">
      <w:pPr>
        <w:spacing w:before="120" w:after="0" w:line="264" w:lineRule="auto"/>
        <w:ind w:left="540"/>
        <w:jc w:val="both"/>
        <w:rPr>
          <w:rFonts w:ascii="Times New Roman" w:hAnsi="Times New Roman"/>
          <w:rPrChange w:id="24" w:author="Autor">
            <w:rPr>
              <w:rFonts w:ascii="Times New Roman" w:hAnsi="Times New Roman"/>
              <w:b/>
            </w:rPr>
          </w:rPrChange>
        </w:rPr>
      </w:pPr>
      <w:commentRangeStart w:id="25"/>
      <w:commentRangeStart w:id="26"/>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25"/>
      <w:commentRangeEnd w:id="26"/>
      <w:r>
        <w:rPr>
          <w:rStyle w:val="Odkaznakomentr"/>
          <w:rFonts w:ascii="Times New Roman" w:eastAsia="Times New Roman" w:hAnsi="Times New Roman"/>
          <w:lang w:val="x-none" w:eastAsia="x-none"/>
        </w:rPr>
        <w:commentReference w:id="25"/>
      </w:r>
      <w:r w:rsidRPr="009A0837">
        <w:rPr>
          <w:rStyle w:val="Odkaznakomentr"/>
          <w:rFonts w:ascii="Times New Roman" w:hAnsi="Times New Roman"/>
          <w:sz w:val="22"/>
          <w:lang w:val="x-none"/>
        </w:rPr>
        <w:commentReference w:id="26"/>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ins w:id="27" w:author="Auto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ins>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w:t>
      </w:r>
      <w:ins w:id="28" w:author="Autor">
        <w:r w:rsidR="00FF2DC1" w:rsidRPr="00307126">
          <w:rPr>
            <w:rFonts w:ascii="Times New Roman" w:hAnsi="Times New Roman"/>
          </w:rPr>
          <w:t xml:space="preserve"> </w:t>
        </w:r>
        <w:r w:rsidR="005743A3">
          <w:rPr>
            <w:rFonts w:ascii="Times New Roman" w:hAnsi="Times New Roman"/>
          </w:rPr>
          <w:t>a ukončenia</w:t>
        </w:r>
      </w:ins>
      <w:r w:rsidR="005743A3">
        <w:rPr>
          <w:rFonts w:ascii="Times New Roman" w:hAnsi="Times New Roman"/>
        </w:rPr>
        <w:t xml:space="preserve">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commentRangeStart w:id="29"/>
      <w:commentRangeStart w:id="30"/>
      <w:commentRangeStart w:id="31"/>
      <w:commentRangeStart w:id="32"/>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 Rady;</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29"/>
      <w:r w:rsidR="00C15C8E">
        <w:rPr>
          <w:rStyle w:val="Odkaznakomentr"/>
          <w:rFonts w:ascii="Times New Roman" w:eastAsia="Times New Roman" w:hAnsi="Times New Roman"/>
          <w:lang w:val="x-none" w:eastAsia="x-none"/>
        </w:rPr>
        <w:commentReference w:id="29"/>
      </w:r>
    </w:p>
    <w:commentRangeEnd w:id="30"/>
    <w:commentRangeEnd w:id="31"/>
    <w:commentRangeEnd w:id="32"/>
    <w:p w14:paraId="2ED86E3A" w14:textId="6B36413E"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lastRenderedPageBreak/>
        <w:commentReference w:id="32"/>
      </w:r>
      <w:r w:rsidR="009809B8" w:rsidRPr="00307126">
        <w:rPr>
          <w:rStyle w:val="Odkaznakomentr"/>
          <w:rFonts w:ascii="Times New Roman" w:hAnsi="Times New Roman"/>
          <w:sz w:val="22"/>
          <w:szCs w:val="22"/>
          <w:lang w:val="x-none" w:eastAsia="x-none"/>
        </w:rPr>
        <w:commentReference w:id="33"/>
      </w:r>
      <w:r w:rsidRPr="009809B8">
        <w:rPr>
          <w:rStyle w:val="Odkaznakomentr"/>
          <w:rFonts w:ascii="Times New Roman" w:eastAsia="Times New Roman" w:hAnsi="Times New Roman"/>
          <w:sz w:val="22"/>
          <w:szCs w:val="22"/>
          <w:lang w:val="x-none" w:eastAsia="x-none"/>
        </w:rPr>
        <w:commentReference w:id="30"/>
      </w:r>
      <w:r w:rsidRPr="00307126">
        <w:rPr>
          <w:rStyle w:val="Odkaznakomentr"/>
          <w:rFonts w:ascii="Times New Roman" w:eastAsia="Times New Roman" w:hAnsi="Times New Roman"/>
          <w:sz w:val="22"/>
          <w:szCs w:val="22"/>
          <w:lang w:val="x-none" w:eastAsia="x-none"/>
        </w:rPr>
        <w:commentReference w:id="31"/>
      </w:r>
      <w:r w:rsidR="009809B8" w:rsidRPr="00307126">
        <w:rPr>
          <w:rFonts w:ascii="Times New Roman" w:hAnsi="Times New Roman"/>
          <w:b/>
        </w:rPr>
        <w:t xml:space="preserve">Iniciatíva na podporu zamestnanosti mladých ľudí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307126" w:rsidRDefault="002F22D1" w:rsidP="002F22D1">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7495D6DD" w14:textId="4E1097BE" w:rsidR="00782BBB" w:rsidRPr="00307126" w:rsidRDefault="00782BBB" w:rsidP="00782BBB">
      <w:pPr>
        <w:pStyle w:val="AODefPara"/>
        <w:numPr>
          <w:ilvl w:val="0"/>
          <w:numId w:val="0"/>
        </w:numPr>
        <w:ind w:left="567"/>
      </w:pPr>
      <w:r w:rsidRPr="00307126">
        <w:rPr>
          <w:b/>
        </w:rPr>
        <w:t>Kontrolovaná osoba -</w:t>
      </w:r>
      <w:r w:rsidRPr="00307126">
        <w:t xml:space="preserve">  osoba u ktorej sa vykonáva kontrola overovaných skutočností podľa zákona o príspevku </w:t>
      </w:r>
      <w:r w:rsidR="00B91E2C" w:rsidRPr="00307126">
        <w:t xml:space="preserve">z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xml:space="preserve">. V prípade, ak sa v Zmluve o poskytnutí NFP uvádza pojem Merateľný ukazovateľ Projektu vo všeobecnosti, bez označenia „s príznakom“ alebo </w:t>
      </w:r>
      <w:r w:rsidR="00065A9E" w:rsidRPr="00307126">
        <w:rPr>
          <w:rFonts w:ascii="Times New Roman" w:hAnsi="Times New Roman"/>
          <w:bCs/>
        </w:rPr>
        <w:lastRenderedPageBreak/>
        <w:t>„bez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34"/>
      <w:commentRangeStart w:id="35"/>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34"/>
      <w:commentRangeEnd w:id="35"/>
      <w:r>
        <w:rPr>
          <w:rStyle w:val="Odkaznakomentr"/>
          <w:rFonts w:ascii="Times New Roman" w:eastAsia="Times New Roman" w:hAnsi="Times New Roman"/>
          <w:lang w:val="x-none" w:eastAsia="x-none"/>
        </w:rPr>
        <w:commentReference w:id="34"/>
      </w:r>
      <w:r w:rsidRPr="00067253">
        <w:rPr>
          <w:rStyle w:val="Odkaznakomentr"/>
          <w:rFonts w:ascii="Times New Roman" w:hAnsi="Times New Roman"/>
          <w:sz w:val="22"/>
          <w:lang w:val="x-none"/>
        </w:rPr>
        <w:commentReference w:id="35"/>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1C15F619"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w:t>
      </w:r>
      <w:del w:id="36" w:author="Autor">
        <w:r w:rsidRPr="00307126">
          <w:rPr>
            <w:b/>
          </w:rPr>
          <w:delText>966/2012</w:delText>
        </w:r>
      </w:del>
      <w:ins w:id="37" w:author="Autor">
        <w:r w:rsidR="007D23F2">
          <w:rPr>
            <w:b/>
          </w:rPr>
          <w:t>2018</w:t>
        </w:r>
        <w:r w:rsidRPr="00307126">
          <w:rPr>
            <w:b/>
          </w:rPr>
          <w:t>/</w:t>
        </w:r>
        <w:r w:rsidR="007D23F2">
          <w:rPr>
            <w:b/>
          </w:rPr>
          <w:t>1046</w:t>
        </w:r>
      </w:ins>
      <w:r w:rsidR="007D23F2" w:rsidRPr="00307126">
        <w:rPr>
          <w:b/>
        </w:rPr>
        <w:t xml:space="preserve"> </w:t>
      </w:r>
      <w:r w:rsidRPr="00307126">
        <w:rPr>
          <w:b/>
        </w:rPr>
        <w:t xml:space="preserve">– </w:t>
      </w:r>
      <w:r w:rsidRPr="00307126">
        <w:rPr>
          <w:rStyle w:val="Siln"/>
          <w:b w:val="0"/>
        </w:rPr>
        <w:t>Nariadenie Európskeho parlamentu a Rady (EÚ, Euratom) č. </w:t>
      </w:r>
      <w:del w:id="38" w:author="Autor">
        <w:r w:rsidRPr="00307126">
          <w:rPr>
            <w:rStyle w:val="Siln"/>
            <w:b w:val="0"/>
          </w:rPr>
          <w:delText>966/2012</w:delText>
        </w:r>
      </w:del>
      <w:ins w:id="39" w:author="Autor">
        <w:r w:rsidR="007D23F2">
          <w:rPr>
            <w:rStyle w:val="Siln"/>
            <w:b w:val="0"/>
          </w:rPr>
          <w:t>2018/1046</w:t>
        </w:r>
      </w:ins>
      <w:r w:rsidRPr="00307126">
        <w:rPr>
          <w:rStyle w:val="Siln"/>
          <w:b w:val="0"/>
        </w:rPr>
        <w:t xml:space="preserve"> z  </w:t>
      </w:r>
      <w:del w:id="40" w:author="Autor">
        <w:r w:rsidRPr="00307126">
          <w:rPr>
            <w:rStyle w:val="Siln"/>
            <w:b w:val="0"/>
          </w:rPr>
          <w:delText>25. októbra 2012</w:delText>
        </w:r>
      </w:del>
      <w:ins w:id="41" w:author="Autor">
        <w:r w:rsidR="007D23F2">
          <w:rPr>
            <w:rStyle w:val="Siln"/>
            <w:b w:val="0"/>
          </w:rPr>
          <w:t>18. júla 2018</w:t>
        </w:r>
      </w:ins>
      <w:r w:rsidRPr="00307126">
        <w:rPr>
          <w:rStyle w:val="Siln"/>
          <w:b w:val="0"/>
        </w:rPr>
        <w:t xml:space="preserve">, o rozpočtových pravidlách, ktoré sa vzťahujú na všeobecný rozpočet Únie, </w:t>
      </w:r>
      <w:del w:id="42" w:author="Autor">
        <w:r w:rsidRPr="00307126">
          <w:rPr>
            <w:rStyle w:val="Siln"/>
            <w:b w:val="0"/>
          </w:rPr>
          <w:delText>a </w:delText>
        </w:r>
      </w:del>
      <w:ins w:id="43" w:author="Autor">
        <w:r w:rsidR="007D23F2">
          <w:rPr>
            <w:rStyle w:val="Siln"/>
            <w:b w:val="0"/>
          </w:rPr>
          <w:t xml:space="preserve">o zmene nariadení (EÚ) č. 1296/2013, (EÚ) č. 1301/2013, (EÚ) č. 1303/2013, (EÚ) č. 1304/2013, (EÚ) č. 1309/2013, (EÚ) č. 1316/2013, (EÚ) č. 223/2014, (EÚ) č. 283/2014 a rozhodnutia č. 541/2014/EÚ </w:t>
        </w:r>
        <w:r w:rsidRPr="00307126">
          <w:rPr>
            <w:rStyle w:val="Siln"/>
            <w:b w:val="0"/>
          </w:rPr>
          <w:t>a</w:t>
        </w:r>
        <w:r w:rsidR="007D23F2">
          <w:rPr>
            <w:rStyle w:val="Siln"/>
            <w:b w:val="0"/>
          </w:rPr>
          <w:t xml:space="preserve"> o </w:t>
        </w:r>
      </w:ins>
      <w:r w:rsidRPr="00307126">
        <w:rPr>
          <w:rStyle w:val="Siln"/>
          <w:b w:val="0"/>
        </w:rPr>
        <w:t xml:space="preserve">zrušení nariadenia </w:t>
      </w:r>
      <w:del w:id="44" w:author="Autor">
        <w:r w:rsidRPr="00307126">
          <w:rPr>
            <w:rStyle w:val="Siln"/>
            <w:b w:val="0"/>
          </w:rPr>
          <w:delText>Rady (ES</w:delText>
        </w:r>
      </w:del>
      <w:ins w:id="45" w:author="Autor">
        <w:r w:rsidRPr="00307126">
          <w:rPr>
            <w:rStyle w:val="Siln"/>
            <w:b w:val="0"/>
          </w:rPr>
          <w:t>(</w:t>
        </w:r>
        <w:r w:rsidR="007D23F2" w:rsidRPr="00307126">
          <w:rPr>
            <w:rStyle w:val="Siln"/>
            <w:b w:val="0"/>
          </w:rPr>
          <w:t>E</w:t>
        </w:r>
        <w:r w:rsidR="007D23F2">
          <w:rPr>
            <w:rStyle w:val="Siln"/>
            <w:b w:val="0"/>
          </w:rPr>
          <w:t>Ú</w:t>
        </w:r>
      </w:ins>
      <w:r w:rsidRPr="00307126">
        <w:rPr>
          <w:rStyle w:val="Siln"/>
          <w:b w:val="0"/>
        </w:rPr>
        <w:t>, Euratom) č. </w:t>
      </w:r>
      <w:del w:id="46" w:author="Autor">
        <w:r w:rsidRPr="00307126">
          <w:rPr>
            <w:rStyle w:val="Siln"/>
            <w:b w:val="0"/>
          </w:rPr>
          <w:delText>1605/2002</w:delText>
        </w:r>
      </w:del>
      <w:ins w:id="47" w:author="Autor">
        <w:r w:rsidR="007D23F2">
          <w:rPr>
            <w:rStyle w:val="Siln"/>
            <w:b w:val="0"/>
          </w:rPr>
          <w:t>966</w:t>
        </w:r>
        <w:r w:rsidRPr="00307126">
          <w:rPr>
            <w:rStyle w:val="Siln"/>
            <w:b w:val="0"/>
          </w:rPr>
          <w:t>/</w:t>
        </w:r>
        <w:r w:rsidR="007D23F2" w:rsidRPr="00307126">
          <w:rPr>
            <w:rStyle w:val="Siln"/>
            <w:b w:val="0"/>
          </w:rPr>
          <w:t>20</w:t>
        </w:r>
        <w:r w:rsidR="007D23F2">
          <w:rPr>
            <w:rStyle w:val="Siln"/>
            <w:b w:val="0"/>
          </w:rPr>
          <w:t>1</w:t>
        </w:r>
        <w:r w:rsidR="007D23F2" w:rsidRPr="00307126">
          <w:rPr>
            <w:rStyle w:val="Siln"/>
            <w:b w:val="0"/>
          </w:rPr>
          <w:t>2</w:t>
        </w:r>
      </w:ins>
      <w:r w:rsidRPr="00307126">
        <w:rPr>
          <w:rStyle w:val="Siln"/>
          <w:b w:val="0"/>
        </w:rPr>
        <w:t xml:space="preserve">; </w:t>
      </w:r>
    </w:p>
    <w:p w14:paraId="46B18E42"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w:t>
      </w:r>
      <w:commentRangeStart w:id="48"/>
      <w:r w:rsidRPr="00307126">
        <w:t xml:space="preserve">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w:t>
      </w:r>
      <w:commentRangeEnd w:id="48"/>
      <w:r w:rsidRPr="00307126">
        <w:rPr>
          <w:rStyle w:val="Odkaznakomentr"/>
          <w:rFonts w:eastAsia="Times New Roman"/>
          <w:sz w:val="22"/>
          <w:szCs w:val="22"/>
          <w:lang w:eastAsia="sk-SK"/>
        </w:rPr>
        <w:commentReference w:id="48"/>
      </w:r>
      <w:r w:rsidRPr="00307126">
        <w:t xml:space="preserve">).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4AB5039" w14:textId="27BBA0D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49"/>
      <w:r w:rsidRPr="00307126">
        <w:rPr>
          <w:rFonts w:ascii="Times New Roman" w:hAnsi="Times New Roman"/>
        </w:rPr>
        <w:t>........</w:t>
      </w:r>
      <w:commentRangeEnd w:id="49"/>
      <w:r w:rsidR="006B0D9B" w:rsidRPr="00773D77">
        <w:rPr>
          <w:rStyle w:val="Odkaznakomentr"/>
          <w:rFonts w:ascii="Times New Roman" w:hAnsi="Times New Roman"/>
          <w:sz w:val="22"/>
          <w:lang w:val="x-none"/>
        </w:rPr>
        <w:commentReference w:id="49"/>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773D77">
        <w:rPr>
          <w:rFonts w:ascii="Times New Roman" w:hAnsi="Times New Roman"/>
        </w:rPr>
        <w:t xml:space="preserve"> </w:t>
      </w:r>
    </w:p>
    <w:p w14:paraId="5B3150CE" w14:textId="6415361C" w:rsidR="002F22D1" w:rsidRPr="00307126"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307126">
        <w:t>;</w:t>
      </w:r>
    </w:p>
    <w:p w14:paraId="118ED37C" w14:textId="77777777" w:rsidR="002F22D1" w:rsidRPr="00307126" w:rsidRDefault="002F22D1" w:rsidP="00744B99">
      <w:pPr>
        <w:pStyle w:val="AODefHead"/>
        <w:numPr>
          <w:ilvl w:val="0"/>
          <w:numId w:val="20"/>
        </w:numPr>
        <w:spacing w:before="120" w:line="264" w:lineRule="auto"/>
        <w:ind w:left="540"/>
        <w:rPr>
          <w:del w:id="50" w:author="Autor"/>
        </w:rPr>
      </w:pPr>
      <w:del w:id="51" w:author="Autor">
        <w:r w:rsidRPr="00307126">
          <w:rPr>
            <w:b/>
          </w:rPr>
          <w:delText xml:space="preserve">Obchodný zákonník </w:delText>
        </w:r>
        <w:r w:rsidRPr="00307126">
          <w:delText>- zákon č. 513/1991 Zb. Obchodný zákonník, v znení neskorších predpisov;</w:delText>
        </w:r>
      </w:del>
    </w:p>
    <w:p w14:paraId="2F53EA94" w14:textId="77777777" w:rsidR="002F22D1" w:rsidRPr="00307126" w:rsidRDefault="002F22D1" w:rsidP="002F22D1">
      <w:pPr>
        <w:pStyle w:val="AODefPara"/>
        <w:numPr>
          <w:ilvl w:val="0"/>
          <w:numId w:val="0"/>
        </w:numPr>
        <w:ind w:left="540"/>
        <w:rPr>
          <w:del w:id="52" w:author="Autor"/>
        </w:rPr>
      </w:pPr>
      <w:del w:id="53" w:author="Autor">
        <w:r w:rsidRPr="00307126">
          <w:rPr>
            <w:b/>
          </w:rPr>
          <w:delText xml:space="preserve">Občiansky zákonník </w:delText>
        </w:r>
        <w:r w:rsidRPr="00307126">
          <w:delText>– zákon č. 40/1964 Zb. Občiansky zákonník, v znení neskorších predpisov;</w:delText>
        </w:r>
      </w:del>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lastRenderedPageBreak/>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54"/>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54"/>
      <w:r w:rsidR="00C72A22" w:rsidRPr="00307126">
        <w:rPr>
          <w:rStyle w:val="Odkaznakomentr"/>
          <w:rFonts w:ascii="Times New Roman" w:eastAsia="Times New Roman" w:hAnsi="Times New Roman"/>
          <w:sz w:val="24"/>
          <w:szCs w:val="24"/>
          <w:lang w:val="x-none" w:eastAsia="x-none"/>
        </w:rPr>
        <w:commentReference w:id="54"/>
      </w:r>
      <w:r w:rsidRPr="00307126">
        <w:rPr>
          <w:rFonts w:ascii="Times New Roman" w:hAnsi="Times New Roman"/>
        </w:rPr>
        <w:t>;</w:t>
      </w:r>
    </w:p>
    <w:p w14:paraId="305943E0" w14:textId="04625411"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307126" w:rsidRDefault="002F22D1" w:rsidP="002F22D1">
      <w:pPr>
        <w:pStyle w:val="AODefHead"/>
        <w:numPr>
          <w:ilvl w:val="0"/>
          <w:numId w:val="0"/>
        </w:numPr>
        <w:spacing w:before="120" w:line="264" w:lineRule="auto"/>
        <w:ind w:left="539"/>
      </w:pPr>
      <w:r w:rsidRPr="00307126">
        <w:rPr>
          <w:b/>
        </w:rPr>
        <w:lastRenderedPageBreak/>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35023073" w14:textId="77777777" w:rsidR="002F22D1" w:rsidRPr="00307126" w:rsidRDefault="002F22D1" w:rsidP="002F22D1">
      <w:pPr>
        <w:pStyle w:val="AODefPara"/>
        <w:numPr>
          <w:ilvl w:val="1"/>
          <w:numId w:val="20"/>
        </w:numPr>
        <w:spacing w:before="120" w:line="264" w:lineRule="auto"/>
      </w:pPr>
      <w:r w:rsidRPr="00307126">
        <w:t xml:space="preserve">a) Komisia, </w:t>
      </w:r>
    </w:p>
    <w:p w14:paraId="30098E02" w14:textId="77777777" w:rsidR="002F22D1" w:rsidRPr="00307126" w:rsidRDefault="002F22D1" w:rsidP="002F22D1">
      <w:pPr>
        <w:pStyle w:val="AODefPara"/>
        <w:numPr>
          <w:ilvl w:val="1"/>
          <w:numId w:val="20"/>
        </w:numPr>
        <w:spacing w:before="120" w:line="264" w:lineRule="auto"/>
      </w:pPr>
      <w:r w:rsidRPr="00307126">
        <w:t xml:space="preserve">b) vláda SR, </w:t>
      </w:r>
    </w:p>
    <w:p w14:paraId="7999C195" w14:textId="77777777" w:rsidR="002F22D1" w:rsidRPr="00307126" w:rsidRDefault="002F22D1" w:rsidP="002F22D1">
      <w:pPr>
        <w:pStyle w:val="AODefPara"/>
        <w:numPr>
          <w:ilvl w:val="1"/>
          <w:numId w:val="20"/>
        </w:numPr>
        <w:spacing w:before="120" w:line="264" w:lineRule="auto"/>
      </w:pPr>
      <w:r w:rsidRPr="00307126">
        <w:t xml:space="preserve">c) CKO, </w:t>
      </w:r>
    </w:p>
    <w:p w14:paraId="1AA46FAF"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315D5E79"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5FE0FE3"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5EB45FB0"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8C7D62D"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35706420"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33BDE90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531AFEEA" w14:textId="261FE414"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14:paraId="2655E8F7" w14:textId="38D2B27E"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správneho alebo súdneho</w:t>
      </w:r>
      <w:r w:rsidR="00F0368A">
        <w:t xml:space="preserve"> </w:t>
      </w:r>
      <w:r>
        <w:t xml:space="preserve">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3B6B040" w14:textId="77777777" w:rsidR="002F22D1" w:rsidRPr="00307126" w:rsidRDefault="002F22D1" w:rsidP="00C87FFC">
      <w:pPr>
        <w:pStyle w:val="AODefHead"/>
        <w:numPr>
          <w:ilvl w:val="0"/>
          <w:numId w:val="20"/>
        </w:numPr>
        <w:spacing w:before="120" w:line="264" w:lineRule="auto"/>
        <w:ind w:left="539"/>
      </w:pPr>
      <w:commentRangeStart w:id="55"/>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307126" w:rsidRDefault="002F22D1" w:rsidP="00C87FFC">
      <w:pPr>
        <w:pStyle w:val="AODefHead"/>
        <w:numPr>
          <w:ilvl w:val="0"/>
          <w:numId w:val="20"/>
        </w:numPr>
        <w:spacing w:before="120" w:line="264" w:lineRule="auto"/>
        <w:ind w:left="539"/>
      </w:pPr>
      <w:r w:rsidRPr="00307126">
        <w:t>Podstatná zmena Projektu, ktorého súčasťou je investícia do infraštruktúry alebo investícia do výroby, nastane, ak v</w:t>
      </w:r>
      <w:r w:rsidR="00307349" w:rsidRPr="00307126">
        <w:t> </w:t>
      </w:r>
      <w:r w:rsidRPr="00307126">
        <w:t>období</w:t>
      </w:r>
      <w:r w:rsidR="00307349" w:rsidRPr="00307126">
        <w:t xml:space="preserve"> od Začatia realizácie hlavných aktivít Projektu do uplynutia</w:t>
      </w:r>
      <w:r w:rsidRPr="00307126">
        <w:t xml:space="preserve"> </w:t>
      </w:r>
      <w:commentRangeStart w:id="56"/>
      <w:r w:rsidRPr="00307126">
        <w:t xml:space="preserve">piatich rokov </w:t>
      </w:r>
      <w:commentRangeEnd w:id="56"/>
      <w:r w:rsidRPr="00307126">
        <w:rPr>
          <w:rStyle w:val="Odkaznakomentr"/>
          <w:rFonts w:eastAsia="Times New Roman"/>
          <w:sz w:val="22"/>
          <w:szCs w:val="22"/>
          <w:lang w:eastAsia="sk-SK"/>
        </w:rPr>
        <w:commentReference w:id="56"/>
      </w:r>
      <w:r w:rsidRPr="00307126">
        <w:t xml:space="preserve">od Finančného ukončenia Projektu alebo </w:t>
      </w:r>
      <w:r w:rsidR="00307349" w:rsidRPr="00307126">
        <w:t xml:space="preserve">do uplynutia </w:t>
      </w:r>
      <w:r w:rsidRPr="00307126">
        <w:t>obdob</w:t>
      </w:r>
      <w:r w:rsidR="00307349" w:rsidRPr="00307126">
        <w:t>ia</w:t>
      </w:r>
      <w:r w:rsidRPr="00307126">
        <w:t xml:space="preserve"> </w:t>
      </w:r>
      <w:r w:rsidR="00307349" w:rsidRPr="00307126">
        <w:t xml:space="preserve">stanoveného </w:t>
      </w:r>
      <w:r w:rsidRPr="00307126">
        <w:t xml:space="preserve">v pravidlách o štátnej pomoci, ak sa v rámci Projektu poskytuje pomoc, dôjde v Projekte alebo v súvislosti s ním k niektorej z nasledujúcich skutočností: </w:t>
      </w:r>
    </w:p>
    <w:p w14:paraId="34939C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podstatnej zmene Projektu, ktorá ovplyvňuje povahu alebo ciele Projektu alebo podmienky jeho realizácie, v porovnaní so stavom, v akom bol Projekt schválený. </w:t>
      </w:r>
    </w:p>
    <w:p w14:paraId="4C986F02" w14:textId="77777777" w:rsidR="002F22D1" w:rsidRPr="00307126" w:rsidRDefault="002F22D1" w:rsidP="002F22D1">
      <w:pPr>
        <w:pStyle w:val="AODefHead"/>
        <w:numPr>
          <w:ilvl w:val="0"/>
          <w:numId w:val="0"/>
        </w:numPr>
        <w:spacing w:before="120" w:line="264" w:lineRule="auto"/>
        <w:ind w:left="539"/>
        <w:rPr>
          <w:bCs/>
        </w:rPr>
      </w:pPr>
      <w:r w:rsidRPr="00307126">
        <w:rPr>
          <w:bCs/>
        </w:rPr>
        <w:lastRenderedPageBreak/>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77777777" w:rsidR="002F22D1" w:rsidRPr="00307126" w:rsidRDefault="002F22D1" w:rsidP="002F22D1">
      <w:pPr>
        <w:pStyle w:val="AODefHead"/>
        <w:numPr>
          <w:ilvl w:val="0"/>
          <w:numId w:val="0"/>
        </w:numPr>
        <w:spacing w:before="120" w:line="264" w:lineRule="auto"/>
        <w:ind w:left="539"/>
        <w:rPr>
          <w:bCs/>
        </w:rPr>
      </w:pPr>
      <w:r w:rsidRPr="00307126">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commentRangeEnd w:id="55"/>
      <w:r w:rsidR="00D0452B">
        <w:rPr>
          <w:rStyle w:val="Odkaznakomentr"/>
          <w:rFonts w:eastAsia="Times New Roman"/>
          <w:lang w:val="x-none" w:eastAsia="x-none"/>
        </w:rPr>
        <w:commentReference w:id="55"/>
      </w:r>
      <w:r w:rsidRPr="00307126">
        <w:rPr>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57"/>
      <w:commentRangeStart w:id="58"/>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59"/>
      <w:r w:rsidRPr="00307126">
        <w:rPr>
          <w:rFonts w:ascii="Times New Roman" w:hAnsi="Times New Roman"/>
          <w:bCs/>
        </w:rPr>
        <w:t>10</w:t>
      </w:r>
      <w:commentRangeEnd w:id="59"/>
      <w:r w:rsidRPr="00307126">
        <w:rPr>
          <w:rStyle w:val="Odkaznakomentr"/>
          <w:rFonts w:ascii="Times New Roman" w:hAnsi="Times New Roman"/>
          <w:sz w:val="22"/>
          <w:szCs w:val="22"/>
        </w:rPr>
        <w:commentReference w:id="59"/>
      </w:r>
      <w:r w:rsidRPr="00307126">
        <w:rPr>
          <w:rFonts w:ascii="Times New Roman" w:hAnsi="Times New Roman"/>
          <w:bCs/>
        </w:rPr>
        <w:t>% a viac oproti plánovanej hodnote Miery finančnej medzery;</w:t>
      </w:r>
      <w:commentRangeEnd w:id="57"/>
      <w:commentRangeEnd w:id="58"/>
      <w:r>
        <w:rPr>
          <w:rStyle w:val="Odkaznakomentr"/>
          <w:rFonts w:ascii="Times New Roman" w:eastAsia="Times New Roman" w:hAnsi="Times New Roman"/>
          <w:lang w:val="x-none" w:eastAsia="x-none"/>
        </w:rPr>
        <w:commentReference w:id="57"/>
      </w:r>
      <w:r w:rsidRPr="00067253">
        <w:rPr>
          <w:rStyle w:val="Odkaznakomentr"/>
          <w:rFonts w:ascii="Times New Roman" w:hAnsi="Times New Roman"/>
          <w:sz w:val="22"/>
          <w:lang w:val="x-none"/>
        </w:rPr>
        <w:commentReference w:id="58"/>
      </w:r>
    </w:p>
    <w:p w14:paraId="10156D4E"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73320DE3"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60"/>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60"/>
      <w:r w:rsidR="00576235" w:rsidRPr="00773D77">
        <w:rPr>
          <w:rStyle w:val="Odkaznakomentr"/>
          <w:rFonts w:ascii="Times New Roman" w:hAnsi="Times New Roman"/>
          <w:sz w:val="22"/>
          <w:lang w:val="x-none"/>
        </w:rPr>
        <w:commentReference w:id="60"/>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lastRenderedPageBreak/>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307126" w:rsidRDefault="00901527" w:rsidP="000B128B">
      <w:pPr>
        <w:pStyle w:val="AODefPara"/>
        <w:numPr>
          <w:ilvl w:val="0"/>
          <w:numId w:val="0"/>
        </w:numPr>
        <w:spacing w:before="120" w:line="264" w:lineRule="auto"/>
        <w:ind w:left="540"/>
        <w:rPr>
          <w:bCs/>
        </w:rPr>
      </w:pPr>
      <w:commentRangeStart w:id="61"/>
      <w:commentRangeStart w:id="62"/>
      <w:r w:rsidRPr="00307126">
        <w:rPr>
          <w:rFonts w:eastAsia="Times New Roman"/>
          <w:b/>
          <w:bCs/>
        </w:rPr>
        <w:t>Projekt generujúci príj</w:t>
      </w:r>
      <w:r w:rsidR="00310C95" w:rsidRPr="00307126">
        <w:rPr>
          <w:rFonts w:eastAsia="Times New Roman"/>
          <w:b/>
          <w:bCs/>
        </w:rPr>
        <w:t>em</w:t>
      </w:r>
      <w:r w:rsidRPr="00307126">
        <w:rPr>
          <w:rFonts w:eastAsia="Times New Roman"/>
          <w:b/>
          <w:bCs/>
        </w:rPr>
        <w:t xml:space="preserve"> </w:t>
      </w:r>
      <w:commentRangeEnd w:id="61"/>
      <w:commentRangeEnd w:id="62"/>
      <w:r w:rsidR="002668F0">
        <w:rPr>
          <w:rStyle w:val="Odkaznakomentr"/>
          <w:rFonts w:eastAsia="Times New Roman"/>
          <w:lang w:val="x-none" w:eastAsia="x-none"/>
        </w:rPr>
        <w:commentReference w:id="61"/>
      </w:r>
      <w:r w:rsidR="002668F0" w:rsidRPr="00067253">
        <w:rPr>
          <w:rStyle w:val="Odkaznakomentr"/>
          <w:sz w:val="22"/>
          <w:lang w:val="x-none"/>
        </w:rPr>
        <w:commentReference w:id="62"/>
      </w:r>
      <w:r w:rsidRPr="00307126">
        <w:rPr>
          <w:rFonts w:eastAsia="Times New Roman"/>
          <w:bCs/>
        </w:rPr>
        <w:t>– v zmysle</w:t>
      </w:r>
      <w:r w:rsidRPr="00307126">
        <w:rPr>
          <w:rFonts w:eastAsia="Times New Roman"/>
          <w:b/>
          <w:bCs/>
        </w:rPr>
        <w:t xml:space="preserve"> </w:t>
      </w:r>
      <w:r w:rsidRPr="00307126">
        <w:rPr>
          <w:bCs/>
        </w:rPr>
        <w:t>čl</w:t>
      </w:r>
      <w:r w:rsidR="000678BB" w:rsidRPr="00307126">
        <w:rPr>
          <w:bCs/>
        </w:rPr>
        <w:t>ánku</w:t>
      </w:r>
      <w:r w:rsidRPr="00307126">
        <w:rPr>
          <w:bCs/>
        </w:rPr>
        <w:t xml:space="preserve"> 61 ods</w:t>
      </w:r>
      <w:r w:rsidR="001D3560" w:rsidRPr="00307126">
        <w:rPr>
          <w:bCs/>
        </w:rPr>
        <w:t>ek</w:t>
      </w:r>
      <w:r w:rsidRPr="00307126">
        <w:rPr>
          <w:bCs/>
        </w:rPr>
        <w:t xml:space="preserve"> 1 všeobecného nariadenia</w:t>
      </w:r>
      <w:r w:rsidRPr="00307126">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307126">
        <w:rPr>
          <w:bCs/>
        </w:rPr>
        <w:t>článku</w:t>
      </w:r>
      <w:r w:rsidRPr="00307126">
        <w:rPr>
          <w:bCs/>
        </w:rPr>
        <w:t xml:space="preserve"> 61 všeobecného nariadenia sa tieto projekty delia na projekty, kde:</w:t>
      </w:r>
    </w:p>
    <w:p w14:paraId="66356373"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Nariadenia Rady 1303/2013.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77777777" w:rsidR="00C2645E" w:rsidRPr="00307126" w:rsidRDefault="00310C95" w:rsidP="00070919">
      <w:pPr>
        <w:pStyle w:val="AODefPara"/>
        <w:numPr>
          <w:ilvl w:val="0"/>
          <w:numId w:val="0"/>
        </w:numPr>
        <w:spacing w:before="120" w:line="264" w:lineRule="auto"/>
        <w:ind w:left="540"/>
      </w:pPr>
      <w:r w:rsidRPr="00307126">
        <w:rPr>
          <w:rFonts w:eastAsia="Times New Roman"/>
          <w:bCs/>
        </w:rPr>
        <w:t>Projekty generujúce príjmy sú aj projekty podľa článku 65 ods</w:t>
      </w:r>
      <w:r w:rsidR="001D3560" w:rsidRPr="00307126">
        <w:rPr>
          <w:rFonts w:eastAsia="Times New Roman"/>
          <w:bCs/>
        </w:rPr>
        <w:t>ek</w:t>
      </w:r>
      <w:r w:rsidRPr="00307126">
        <w:rPr>
          <w:rFonts w:eastAsia="Times New Roman"/>
          <w:bCs/>
        </w:rPr>
        <w:t xml:space="preserve"> 8 všeobecného nariadenia</w:t>
      </w:r>
      <w:r w:rsidRPr="00307126">
        <w:t xml:space="preserve"> </w:t>
      </w:r>
      <w:r w:rsidRPr="00307126">
        <w:rPr>
          <w:rFonts w:eastAsia="Times New Roman"/>
          <w:bCs/>
        </w:rPr>
        <w:t xml:space="preserve">vytvárajúce Čisté príjmy počas Realizácie Projektu, ktorých Celkové oprávnené výdavky sú rovné alebo nižšie ako 1 000 000 EUR, </w:t>
      </w:r>
      <w:r w:rsidRPr="00307126">
        <w:t xml:space="preserve">avšak vyššie ako 50 000 EUR. </w:t>
      </w:r>
      <w:r w:rsidR="00C2645E" w:rsidRPr="00307126">
        <w:t xml:space="preserve">Čisté príjmy </w:t>
      </w:r>
      <w:r w:rsidR="00C2645E" w:rsidRPr="00307126">
        <w:lastRenderedPageBreak/>
        <w:t>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14:paraId="0F659CF5"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84322EB"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commentRangeStart w:id="63"/>
      <w:r w:rsidRPr="00307126">
        <w:t>......................</w:t>
      </w:r>
      <w:commentRangeEnd w:id="63"/>
      <w:r w:rsidRPr="00307126">
        <w:rPr>
          <w:rStyle w:val="Odkaznakomentr"/>
          <w:rFonts w:eastAsia="Times New Roman"/>
          <w:sz w:val="22"/>
          <w:szCs w:val="22"/>
          <w:lang w:eastAsia="sk-SK"/>
        </w:rPr>
        <w:commentReference w:id="63"/>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commentRangeStart w:id="64"/>
      <w:r w:rsidRPr="00307126">
        <w:t>.............mesiacov</w:t>
      </w:r>
      <w:commentRangeEnd w:id="64"/>
      <w:r w:rsidRPr="00307126">
        <w:rPr>
          <w:rStyle w:val="Odkaznakomentr"/>
          <w:rFonts w:eastAsia="Times New Roman"/>
          <w:sz w:val="22"/>
          <w:szCs w:val="22"/>
          <w:lang w:eastAsia="sk-SK"/>
        </w:rPr>
        <w:commentReference w:id="64"/>
      </w:r>
      <w:r w:rsidRPr="00307126">
        <w:t>, pričom za žiadnych okolností nesmie prekročiť termín stanovený v článku 65 ods</w:t>
      </w:r>
      <w:r w:rsidR="001D3560" w:rsidRPr="00307126">
        <w:t>ek</w:t>
      </w:r>
      <w:r w:rsidRPr="00307126">
        <w:t xml:space="preserve"> 2 všeobecného nariadenia, t.j. 31.12.2023;</w:t>
      </w:r>
    </w:p>
    <w:p w14:paraId="529F68E3" w14:textId="307D8CF6"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14:paraId="4887AC4C"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7E9C5AA" w14:textId="623D4E24" w:rsidR="002F22D1" w:rsidRPr="00773D77"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r w:rsidRPr="005033E6">
        <w:rPr>
          <w:b/>
          <w:bCs/>
        </w:rPr>
        <w:t>de minimis</w:t>
      </w:r>
      <w:r w:rsidRPr="005033E6">
        <w:rPr>
          <w:b/>
        </w:rPr>
        <w:t>"</w:t>
      </w:r>
      <w:r w:rsidRPr="005033E6">
        <w:rPr>
          <w:b/>
          <w:bCs/>
        </w:rPr>
        <w:t xml:space="preserve">, </w:t>
      </w:r>
      <w:r w:rsidRPr="005033E6">
        <w:rPr>
          <w:bCs/>
        </w:rPr>
        <w:t>spoločne aj ako</w:t>
      </w:r>
      <w:r w:rsidRPr="005033E6">
        <w:rPr>
          <w:b/>
          <w:bCs/>
        </w:rPr>
        <w:t xml:space="preserve"> „schémy pomoci“ </w:t>
      </w:r>
      <w:r w:rsidRPr="0070145E">
        <w:t>–</w:t>
      </w:r>
      <w:r w:rsidR="0070145E" w:rsidRPr="004A0DC0">
        <w:rPr>
          <w:color w:val="494949"/>
        </w:rPr>
        <w:t>záväzné</w:t>
      </w:r>
      <w:r w:rsidR="0070145E" w:rsidRPr="00773D77">
        <w:rPr>
          <w:color w:val="494949"/>
        </w:rPr>
        <w:t xml:space="preserve"> dokumenty, ktoré </w:t>
      </w:r>
      <w:r w:rsidR="0070145E" w:rsidRPr="004A0DC0">
        <w:rPr>
          <w:color w:val="494949"/>
        </w:rPr>
        <w:t>komplexne upravujú poskytovanie</w:t>
      </w:r>
      <w:r w:rsidR="0070145E" w:rsidRPr="00773D77">
        <w:rPr>
          <w:color w:val="494949"/>
        </w:rPr>
        <w:t xml:space="preserve"> pomoci jednotlivým </w:t>
      </w:r>
      <w:r w:rsidR="0070145E" w:rsidRPr="004A0DC0">
        <w:rPr>
          <w:color w:val="494949"/>
        </w:rPr>
        <w:t>príjemcom</w:t>
      </w:r>
      <w:r w:rsidR="0070145E" w:rsidRPr="0070145E">
        <w:t xml:space="preserve"> </w:t>
      </w:r>
      <w:r w:rsidR="0070145E" w:rsidRPr="00620F5B">
        <w:t>podľa podmienok stanovených v zákone o štátnej pomoci</w:t>
      </w:r>
      <w:r w:rsidRPr="00620F5B">
        <w:t>;</w:t>
      </w:r>
      <w:r w:rsidRPr="00307126">
        <w:t xml:space="preserve"> </w:t>
      </w:r>
    </w:p>
    <w:p w14:paraId="7E50CD5E"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7CE37B57" w14:textId="79704418"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307126">
        <w:t xml:space="preserve">. </w:t>
      </w:r>
      <w:commentRangeStart w:id="65"/>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65"/>
      <w:r w:rsidR="00C72A22" w:rsidRPr="00307126">
        <w:rPr>
          <w:rStyle w:val="Odkaznakomentr"/>
          <w:rFonts w:eastAsia="Times New Roman"/>
          <w:lang w:val="x-none" w:eastAsia="x-none"/>
        </w:rPr>
        <w:commentReference w:id="65"/>
      </w:r>
      <w:r w:rsidRPr="00307126">
        <w:t>;</w:t>
      </w:r>
    </w:p>
    <w:p w14:paraId="7258CD82" w14:textId="77777777" w:rsidR="00B91E2C" w:rsidRPr="00307126" w:rsidRDefault="002F22D1" w:rsidP="00B91E2C">
      <w:pPr>
        <w:pStyle w:val="AODefHead"/>
        <w:numPr>
          <w:ilvl w:val="0"/>
          <w:numId w:val="20"/>
        </w:numPr>
        <w:spacing w:before="120" w:line="264" w:lineRule="auto"/>
        <w:ind w:left="540"/>
      </w:pPr>
      <w:r w:rsidRPr="00307126">
        <w:rPr>
          <w:b/>
        </w:rPr>
        <w:lastRenderedPageBreak/>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180B1BCF" w14:textId="77777777" w:rsidR="002F22D1" w:rsidRPr="00307126" w:rsidRDefault="002F22D1" w:rsidP="00744B99">
      <w:pPr>
        <w:pStyle w:val="AODefHead"/>
        <w:numPr>
          <w:ilvl w:val="0"/>
          <w:numId w:val="0"/>
        </w:numPr>
        <w:spacing w:before="120" w:line="264" w:lineRule="auto"/>
        <w:ind w:left="540"/>
      </w:pPr>
      <w:r w:rsidRPr="00307126">
        <w:rPr>
          <w:b/>
        </w:rPr>
        <w:t xml:space="preserve">Sprostredkovateľský orgán </w:t>
      </w:r>
      <w:r w:rsidRPr="00307126">
        <w:t>alebo</w:t>
      </w:r>
      <w:r w:rsidRPr="00307126">
        <w:rPr>
          <w:b/>
        </w:rPr>
        <w:t xml:space="preserve"> SO - </w:t>
      </w:r>
      <w:r w:rsidRPr="00307126">
        <w:t xml:space="preserve">ministerstvo, ostatný ústredný orgán štátnej správy, samosprávny kraj, obec alebo iná právnická osoba, ktorá má odborné, personálne a materiálne predpoklady na plnenie určitých úloh </w:t>
      </w:r>
      <w:r w:rsidR="00072AB2" w:rsidRPr="00307126">
        <w:t xml:space="preserve">RO </w:t>
      </w:r>
      <w:r w:rsidRPr="00307126">
        <w:t xml:space="preserve">podľa </w:t>
      </w:r>
      <w:r w:rsidR="000678BB" w:rsidRPr="00307126">
        <w:rPr>
          <w:bCs/>
        </w:rPr>
        <w:t>článku</w:t>
      </w:r>
      <w:r w:rsidRPr="00307126">
        <w:t xml:space="preserve"> 123 ods</w:t>
      </w:r>
      <w:r w:rsidR="001D3560" w:rsidRPr="00307126">
        <w:t>ek</w:t>
      </w:r>
      <w:r w:rsidRPr="00307126">
        <w:t xml:space="preserve"> 6 všeobecného nariadenia a v súlade s § 8 zákona o príspevku z EŠIF, </w:t>
      </w:r>
      <w:r w:rsidR="00072AB2" w:rsidRPr="00307126">
        <w:t xml:space="preserve">v súlade s poverením podľa písomnej zmluvy uzavretej s RO. </w:t>
      </w:r>
      <w:r w:rsidRPr="00307126">
        <w:t xml:space="preserve">V súlade s uznesením vlády č. </w:t>
      </w:r>
      <w:commentRangeStart w:id="66"/>
      <w:r w:rsidRPr="00307126">
        <w:t>............... zo dňa .......................... je SO pre Operačný program ............................ ...................................</w:t>
      </w:r>
      <w:r w:rsidR="00DC21A2" w:rsidRPr="00307126">
        <w:t xml:space="preserve"> </w:t>
      </w:r>
      <w:r w:rsidR="00DC21A2" w:rsidRPr="00773D77">
        <w:t>(ďalej aj ako „OP“),</w:t>
      </w:r>
      <w:r w:rsidRPr="00307126">
        <w:t xml:space="preserve"> </w:t>
      </w:r>
      <w:commentRangeEnd w:id="66"/>
      <w:r w:rsidR="00F65B7D" w:rsidRPr="004C5489">
        <w:rPr>
          <w:rStyle w:val="Odkaznakomentr"/>
          <w:sz w:val="22"/>
          <w:lang w:val="x-none"/>
        </w:rPr>
        <w:commentReference w:id="66"/>
      </w:r>
      <w:r w:rsidRPr="00307126">
        <w:t>ktorý vykonáva úlohy v mene a na účet RO. V prípade, ak poskytnutý príspevok zahŕňa poskytnutie pomoci, SO koná ako vykonávateľ pomoci poskytovanej prostredníctvom EŠIF.</w:t>
      </w:r>
      <w:r w:rsidRPr="00307126" w:rsidDel="00804E20">
        <w:t xml:space="preserve"> </w:t>
      </w:r>
      <w:r w:rsidRPr="00307126">
        <w:t>Rozsah a definovanie úloh SO je predmetom zmluvy o vykonávaní časti úloh Riadiaceho orgánu Sprostredkovateľským orgánom a v nej obsiahnutom plnomocenstve udelenom zo strany RO na SO oprávňujúceho SO na konanie voči tretím osobám;</w:t>
      </w:r>
      <w:r w:rsidRPr="00307126">
        <w:rPr>
          <w:b/>
        </w:rPr>
        <w:t xml:space="preserve"> </w:t>
      </w:r>
    </w:p>
    <w:p w14:paraId="7D369216" w14:textId="35FFDD9F"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d) zmluvy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773D77"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307126" w:rsidRDefault="002F22D1" w:rsidP="00B91E2C">
      <w:pPr>
        <w:pStyle w:val="AODefHead"/>
        <w:numPr>
          <w:ilvl w:val="0"/>
          <w:numId w:val="20"/>
        </w:numPr>
        <w:spacing w:before="120" w:line="264" w:lineRule="auto"/>
        <w:ind w:left="539"/>
      </w:pPr>
      <w:r w:rsidRPr="00307126">
        <w:rPr>
          <w:b/>
          <w:bCs/>
        </w:rPr>
        <w:lastRenderedPageBreak/>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698DAC5C" w14:textId="4956EAA7" w:rsidR="00B91E2C" w:rsidRPr="00307126" w:rsidRDefault="00B91E2C" w:rsidP="00B91E2C">
      <w:pPr>
        <w:pStyle w:val="AODefHead"/>
        <w:numPr>
          <w:ilvl w:val="0"/>
          <w:numId w:val="20"/>
        </w:numPr>
        <w:spacing w:before="120" w:line="264" w:lineRule="auto"/>
        <w:ind w:left="539"/>
      </w:pPr>
      <w:r w:rsidRPr="00307126">
        <w:rPr>
          <w:b/>
        </w:rPr>
        <w:t>Účtovný doklad</w:t>
      </w:r>
      <w:r w:rsidRPr="00307126">
        <w:rPr>
          <w:b/>
          <w:bCs/>
        </w:rPr>
        <w:t xml:space="preserve"> - </w:t>
      </w:r>
      <w:r w:rsidRPr="00307126">
        <w:t xml:space="preserve">doklad definovaný v § 10 ods. 1 zákona č. 431/2002 Z. z. o účtovníctve. Na účely predkladania žiadosti o platbu (ďalej aj „ŽoP“)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307126">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67"/>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67"/>
      <w:r w:rsidRPr="00307126">
        <w:rPr>
          <w:rStyle w:val="Odkaznakomentr"/>
          <w:rFonts w:ascii="Times New Roman" w:eastAsia="Times New Roman" w:hAnsi="Times New Roman"/>
          <w:sz w:val="22"/>
          <w:szCs w:val="22"/>
          <w:lang w:eastAsia="sk-SK"/>
        </w:rPr>
        <w:commentReference w:id="67"/>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68"/>
      <w:r w:rsidRPr="00307126">
        <w:rPr>
          <w:rFonts w:ascii="Times New Roman" w:hAnsi="Times New Roman"/>
        </w:rPr>
        <w:t>...............</w:t>
      </w:r>
      <w:commentRangeEnd w:id="68"/>
      <w:r w:rsidRPr="00307126">
        <w:rPr>
          <w:rStyle w:val="Odkaznakomentr"/>
          <w:rFonts w:ascii="Times New Roman" w:eastAsia="Times New Roman" w:hAnsi="Times New Roman"/>
          <w:sz w:val="22"/>
          <w:szCs w:val="22"/>
          <w:lang w:eastAsia="sk-SK"/>
        </w:rPr>
        <w:commentReference w:id="68"/>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2FB6EBD6"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 splnenie podmienky Prijímateľ preukazuje</w:t>
      </w:r>
      <w:r w:rsidR="008F0B5A" w:rsidRPr="00307126">
        <w:rPr>
          <w:rFonts w:ascii="Times New Roman" w:hAnsi="Times New Roman"/>
        </w:rPr>
        <w:t xml:space="preserve"> </w:t>
      </w:r>
      <w:del w:id="69" w:author="Autor">
        <w:r w:rsidR="008F0B5A" w:rsidRPr="00307126">
          <w:rPr>
            <w:rFonts w:ascii="Times New Roman" w:hAnsi="Times New Roman"/>
          </w:rPr>
          <w:delText xml:space="preserve">predložením čestného vyhlásenia Prijímateľa </w:delText>
        </w:r>
      </w:del>
      <w:ins w:id="70" w:author="Auto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w:t>
        </w:r>
      </w:ins>
      <w:r w:rsidR="008F0B5A" w:rsidRPr="00307126">
        <w:rPr>
          <w:rFonts w:ascii="Times New Roman" w:hAnsi="Times New Roman"/>
        </w:rPr>
        <w:t>s uvedením dňa, ku ktorému došlo k ukončeniu poslednej hlavnej Aktivity Projektu</w:t>
      </w:r>
      <w:r w:rsidR="001E3EE1" w:rsidRPr="00307126">
        <w:rPr>
          <w:rFonts w:ascii="Times New Roman" w:hAnsi="Times New Roman"/>
        </w:rPr>
        <w:t xml:space="preserve">, pričom </w:t>
      </w:r>
      <w:del w:id="71" w:author="Autor">
        <w:r w:rsidR="001E3EE1" w:rsidRPr="00307126">
          <w:rPr>
            <w:rFonts w:ascii="Times New Roman" w:hAnsi="Times New Roman"/>
          </w:rPr>
          <w:delText xml:space="preserve">prílohou čestného vyhlásenia </w:delText>
        </w:r>
      </w:del>
      <w:ins w:id="72" w:author="Autor">
        <w:r w:rsidR="00B51A39">
          <w:rPr>
            <w:rFonts w:ascii="Times New Roman" w:hAnsi="Times New Roman"/>
          </w:rPr>
          <w:t>súčasťou uvedeného úkonu Prijímateľa</w:t>
        </w:r>
        <w:r w:rsidR="001E3EE1" w:rsidRPr="00307126">
          <w:rPr>
            <w:rFonts w:ascii="Times New Roman" w:hAnsi="Times New Roman"/>
          </w:rPr>
          <w:t xml:space="preserve"> </w:t>
        </w:r>
      </w:ins>
      <w:r w:rsidR="001E3EE1" w:rsidRPr="00307126">
        <w:rPr>
          <w:rFonts w:ascii="Times New Roman" w:hAnsi="Times New Roman"/>
        </w:rPr>
        <w:t xml:space="preserve">je </w:t>
      </w:r>
      <w:commentRangeStart w:id="73"/>
      <w:r w:rsidR="001E3EE1" w:rsidRPr="00307126">
        <w:rPr>
          <w:rFonts w:ascii="Times New Roman" w:hAnsi="Times New Roman"/>
        </w:rPr>
        <w:t>dokument</w:t>
      </w:r>
      <w:commentRangeEnd w:id="73"/>
      <w:r w:rsidR="001E3EE1" w:rsidRPr="00773D77">
        <w:rPr>
          <w:rStyle w:val="Odkaznakomentr"/>
          <w:rFonts w:ascii="Times New Roman" w:hAnsi="Times New Roman"/>
          <w:sz w:val="22"/>
          <w:lang w:val="x-none"/>
        </w:rPr>
        <w:commentReference w:id="73"/>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ins w:id="74" w:author="Autor">
        <w:r w:rsidR="00A02A20">
          <w:rPr>
            <w:rFonts w:ascii="Times New Roman" w:hAnsi="Times New Roman"/>
          </w:rPr>
          <w:t>, ktorý je v ňom</w:t>
        </w:r>
      </w:ins>
      <w:r w:rsidR="001E3EE1" w:rsidRPr="00307126">
        <w:rPr>
          <w:rFonts w:ascii="Times New Roman" w:hAnsi="Times New Roman"/>
        </w:rPr>
        <w:t xml:space="preserve"> uvedený</w:t>
      </w:r>
      <w:del w:id="75" w:author="Autor">
        <w:r w:rsidR="001E3EE1" w:rsidRPr="00307126">
          <w:rPr>
            <w:rFonts w:ascii="Times New Roman" w:hAnsi="Times New Roman"/>
          </w:rPr>
          <w:delText xml:space="preserve"> v čestnom vyhlásení</w:delText>
        </w:r>
      </w:del>
      <w:r w:rsidR="002F22D1" w:rsidRPr="00307126">
        <w:rPr>
          <w:rFonts w:ascii="Times New Roman" w:hAnsi="Times New Roman"/>
          <w:bCs/>
        </w:rPr>
        <w:t>.</w:t>
      </w:r>
    </w:p>
    <w:p w14:paraId="517A764C"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76"/>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76"/>
      <w:r w:rsidRPr="00307126">
        <w:rPr>
          <w:rStyle w:val="Odkaznakomentr"/>
          <w:rFonts w:ascii="Times New Roman" w:hAnsi="Times New Roman"/>
          <w:sz w:val="22"/>
          <w:szCs w:val="22"/>
        </w:rPr>
        <w:commentReference w:id="76"/>
      </w:r>
    </w:p>
    <w:p w14:paraId="62192A95" w14:textId="685F7393" w:rsidR="002F22D1" w:rsidRPr="00307126" w:rsidRDefault="002F22D1" w:rsidP="002F22D1">
      <w:pPr>
        <w:pStyle w:val="AODefHead"/>
        <w:numPr>
          <w:ilvl w:val="0"/>
          <w:numId w:val="0"/>
        </w:numPr>
        <w:spacing w:before="120" w:line="264" w:lineRule="auto"/>
        <w:ind w:left="540"/>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14:paraId="29B52127" w14:textId="132B7F2A" w:rsidR="00812A6B" w:rsidRPr="00AC0259" w:rsidRDefault="00812A6B" w:rsidP="00C87FFC">
      <w:pPr>
        <w:pStyle w:val="AODefHead"/>
        <w:numPr>
          <w:ilvl w:val="0"/>
          <w:numId w:val="20"/>
        </w:numPr>
        <w:spacing w:before="120" w:line="264" w:lineRule="auto"/>
        <w:ind w:left="540"/>
        <w:rPr>
          <w:ins w:id="77" w:author="Autor"/>
        </w:rPr>
      </w:pPr>
      <w:ins w:id="78" w:author="Autor">
        <w:r w:rsidRPr="00AC0259">
          <w:rPr>
            <w:b/>
          </w:rPr>
          <w:t>Vecný príspevok</w:t>
        </w:r>
        <w:r w:rsidR="00B20EAD">
          <w:t xml:space="preserve"> – vecné plnenie </w:t>
        </w:r>
        <w:r w:rsidR="00515397">
          <w:t xml:space="preserve">zrealizované Prijímateľom </w:t>
        </w:r>
        <w:r w:rsidR="00B20EAD">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t>vecný</w:t>
        </w:r>
        <w:r w:rsidR="00B20EAD">
          <w:t>ch príspevkov;</w:t>
        </w:r>
        <w:r w:rsidR="00070FC0">
          <w:t xml:space="preserve"> hodnota Vecného príspevku sa stanovuje podľa metodiky Poskytovateľa pri dodržaní pravidiel vyplývajúcich z článku 69 Všeobecného nariadenia a ostatných dokumentov uvedených v tejto definícií;</w:t>
        </w:r>
      </w:ins>
    </w:p>
    <w:p w14:paraId="7A838252" w14:textId="7AE6C222"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w:t>
      </w:r>
      <w:del w:id="79" w:author="Autor">
        <w:r w:rsidRPr="00307126">
          <w:delText xml:space="preserve">, </w:delText>
        </w:r>
      </w:del>
      <w:ins w:id="80" w:author="Autor">
        <w:r w:rsidR="005A515C">
          <w:t xml:space="preserve"> podľa Zákona o VO</w:t>
        </w:r>
        <w:r w:rsidRPr="00307126">
          <w:t xml:space="preserve">, </w:t>
        </w:r>
      </w:ins>
      <w:r w:rsidRPr="00307126">
        <w:t xml:space="preserve">zahŕňa aj iné druhy obstarávania </w:t>
      </w:r>
      <w:ins w:id="81" w:author="Autor">
        <w:r w:rsidR="005A515C">
          <w:t xml:space="preserve">(výberu Dodávateľa) </w:t>
        </w:r>
      </w:ins>
      <w:r w:rsidRPr="00307126">
        <w:t xml:space="preserve">nespadajúce pod </w:t>
      </w:r>
      <w:del w:id="82" w:author="Autor">
        <w:r w:rsidRPr="00307126">
          <w:delText>zákon</w:delText>
        </w:r>
      </w:del>
      <w:ins w:id="83" w:author="Autor">
        <w:r w:rsidR="005A515C">
          <w:t>Z</w:t>
        </w:r>
        <w:r w:rsidR="005A515C" w:rsidRPr="00307126">
          <w:t>ákon</w:t>
        </w:r>
      </w:ins>
      <w:r w:rsidR="005A515C" w:rsidRPr="00307126">
        <w:t xml:space="preserve"> </w:t>
      </w:r>
      <w:r w:rsidRPr="00307126">
        <w:t>o VO, ak ich právny poriadok SR pre konkrétny prípad pripúšťa</w:t>
      </w:r>
      <w:del w:id="84" w:author="Autor">
        <w:r w:rsidRPr="00307126">
          <w:delText>;</w:delText>
        </w:r>
      </w:del>
      <w:ins w:id="85" w:author="Autor">
        <w:r w:rsidR="00D678DD">
          <w:t xml:space="preserve"> (napr.</w:t>
        </w:r>
        <w:r w:rsidR="006D1475">
          <w:t xml:space="preserve"> zákazky</w:t>
        </w:r>
        <w:r w:rsidR="00BA4EC8" w:rsidRPr="003B3653">
          <w:t xml:space="preserve"> </w:t>
        </w:r>
        <w:r w:rsidR="00BA4EC8" w:rsidRPr="00BA4EC8">
          <w:t>vyhlásené</w:t>
        </w:r>
        <w:r w:rsidR="00BA4EC8" w:rsidRPr="003B3653">
          <w:t xml:space="preserve"> osobou, ktorej verejný obstarávateľ poskytne 50% a menej finančných prostriedkov na dodanie tovaru, uskutočnenie stavebných prác a poskytnutie služieb z NFP</w:t>
        </w:r>
        <w:r w:rsidR="00BA4EC8" w:rsidRPr="003B3653">
          <w:commentReference w:id="86"/>
        </w:r>
        <w:r w:rsidR="00BA4EC8">
          <w:t>)</w:t>
        </w:r>
        <w:r w:rsidRPr="00307126">
          <w:t>;</w:t>
        </w:r>
      </w:ins>
    </w:p>
    <w:p w14:paraId="222B8F15" w14:textId="7F608CFD"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w:t>
      </w:r>
      <w:r w:rsidR="00D05217" w:rsidRPr="00307126">
        <w:lastRenderedPageBreak/>
        <w:t xml:space="preserve">2014 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7C1CE5E0" w14:textId="01B2988D"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r w:rsidR="00156C07" w:rsidRPr="00307126">
        <w:t>súhrn nezávislých, objektívnych, overovacích, hodnotiacich, uisťovacích a konzultačných činností zameraných na zdokonaľovanie riadiacich a kontrolných procesov vykonávaných podľa zákona č. 357/2015 Z. z. o finančnej kontrole a audite</w:t>
      </w:r>
      <w:r w:rsidR="00F61BB8">
        <w:t xml:space="preserve"> a iných aplikovateľných právnych </w:t>
      </w:r>
      <w:del w:id="87" w:author="Autor">
        <w:r w:rsidR="00F61BB8">
          <w:delText>preppisov</w:delText>
        </w:r>
      </w:del>
      <w:ins w:id="88" w:author="Autor">
        <w:r w:rsidR="00F61BB8">
          <w:t>pre</w:t>
        </w:r>
        <w:r w:rsidR="004C1B3A">
          <w:t>d</w:t>
        </w:r>
        <w:r w:rsidR="00F61BB8">
          <w:t>pisov</w:t>
        </w:r>
      </w:ins>
      <w:r w:rsidR="00156C07" w:rsidRPr="00307126">
        <w:t xml:space="preserve"> so zohľadnením medzinárodne uznávaných audítorských štandardov</w:t>
      </w:r>
      <w:r w:rsidRPr="00307126">
        <w:t>;</w:t>
      </w:r>
    </w:p>
    <w:p w14:paraId="5F36BDF6" w14:textId="15326B7F"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 xml:space="preserve">67 ods. 1 písm. b) až </w:t>
      </w:r>
      <w:r w:rsidR="00067253">
        <w:rPr>
          <w:rFonts w:eastAsia="Times New Roman"/>
          <w:color w:val="000000"/>
          <w:lang w:eastAsia="sk-SK"/>
        </w:rPr>
        <w:t>d</w:t>
      </w:r>
      <w:r w:rsidR="00067253" w:rsidRPr="00067253">
        <w:rPr>
          <w:rFonts w:eastAsia="Times New Roman"/>
          <w:color w:val="000000"/>
          <w:lang w:eastAsia="sk-SK"/>
        </w:rPr>
        <w:t xml:space="preserve">) </w:t>
      </w:r>
      <w:ins w:id="89" w:author="Autor">
        <w:r w:rsidRPr="00307126">
          <w:rPr>
            <w:rFonts w:eastAsia="Times New Roman"/>
            <w:color w:val="000000"/>
            <w:lang w:eastAsia="sk-SK"/>
          </w:rPr>
          <w:t>všeobecného nariadenia</w:t>
        </w:r>
        <w:r w:rsidR="00793F15">
          <w:rPr>
            <w:rFonts w:eastAsia="Times New Roman"/>
            <w:color w:val="000000"/>
            <w:lang w:eastAsia="sk-SK"/>
          </w:rPr>
          <w:t xml:space="preserve"> </w:t>
        </w:r>
      </w:ins>
      <w:r w:rsidR="00793F15">
        <w:rPr>
          <w:rFonts w:eastAsia="Times New Roman"/>
          <w:color w:val="000000"/>
          <w:lang w:eastAsia="sk-SK"/>
        </w:rPr>
        <w:t>a</w:t>
      </w:r>
      <w:del w:id="90" w:author="Autor">
        <w:r w:rsidR="00067253" w:rsidRPr="00067253">
          <w:rPr>
            <w:rFonts w:eastAsia="Times New Roman"/>
            <w:color w:val="000000"/>
            <w:lang w:eastAsia="sk-SK"/>
          </w:rPr>
          <w:delText xml:space="preserve"> v článku</w:delText>
        </w:r>
      </w:del>
      <w:ins w:id="91" w:author="Autor">
        <w:r w:rsidR="00793F15">
          <w:rPr>
            <w:rFonts w:eastAsia="Times New Roman"/>
            <w:color w:val="000000"/>
            <w:lang w:eastAsia="sk-SK"/>
          </w:rPr>
          <w:t> vo vzťahu ku ktorým podrobnejšie pravidlá ich uplatňovania vyplývajú z článkov</w:t>
        </w:r>
      </w:ins>
      <w:r w:rsidR="00793F15">
        <w:rPr>
          <w:rFonts w:eastAsia="Times New Roman"/>
          <w:color w:val="000000"/>
          <w:lang w:eastAsia="sk-SK"/>
        </w:rPr>
        <w:t xml:space="preserve"> 68</w:t>
      </w:r>
      <w:del w:id="92" w:author="Autor">
        <w:r w:rsidR="00067253" w:rsidRPr="00067253">
          <w:rPr>
            <w:rFonts w:eastAsia="Times New Roman"/>
            <w:color w:val="000000"/>
            <w:lang w:eastAsia="sk-SK"/>
          </w:rPr>
          <w:delText xml:space="preserve"> ods. 1</w:delText>
        </w:r>
      </w:del>
      <w:ins w:id="93" w:author="Autor">
        <w:r w:rsidR="00793F15">
          <w:rPr>
            <w:rFonts w:eastAsia="Times New Roman"/>
            <w:color w:val="000000"/>
            <w:lang w:eastAsia="sk-SK"/>
          </w:rPr>
          <w:t>, 68a a 68b</w:t>
        </w:r>
      </w:ins>
      <w:r w:rsidR="00793F15">
        <w:rPr>
          <w:rFonts w:eastAsia="Times New Roman"/>
          <w:color w:val="000000"/>
          <w:lang w:eastAsia="sk-SK"/>
        </w:rPr>
        <w:t xml:space="preserve"> všeobecného nariadenia</w:t>
      </w:r>
      <w:r w:rsidRPr="00307126">
        <w:rPr>
          <w:rFonts w:eastAsia="Times New Roman"/>
          <w:color w:val="000000"/>
          <w:lang w:eastAsia="sk-SK"/>
        </w:rPr>
        <w:t>. Na výdavky vykazované zjednodušeným spôsobom vykazovania sa neuplatňuje podmienka preukazovania ich vzniku;</w:t>
      </w:r>
    </w:p>
    <w:p w14:paraId="7BABCCFD" w14:textId="395C0144" w:rsidR="002F22D1" w:rsidRPr="00307126" w:rsidRDefault="002F22D1" w:rsidP="00C87FFC">
      <w:pPr>
        <w:pStyle w:val="AODefPara"/>
        <w:numPr>
          <w:ilvl w:val="1"/>
          <w:numId w:val="20"/>
        </w:numPr>
        <w:spacing w:before="120" w:line="264" w:lineRule="auto"/>
        <w:ind w:left="540"/>
      </w:pPr>
      <w:r w:rsidRPr="00307126">
        <w:rPr>
          <w:b/>
        </w:rPr>
        <w:t>Výzva na predkladanie žiadostí</w:t>
      </w:r>
      <w:ins w:id="94" w:author="Autor">
        <w:r w:rsidRPr="00307126">
          <w:rPr>
            <w:b/>
          </w:rPr>
          <w:t xml:space="preserve"> </w:t>
        </w:r>
        <w:r w:rsidR="00167D7B">
          <w:rPr>
            <w:b/>
          </w:rPr>
          <w:t>o poskytnutie nenávratného finančného príspevku</w:t>
        </w:r>
      </w:ins>
      <w:r w:rsidR="00167D7B">
        <w:rPr>
          <w:b/>
        </w:rPr>
        <w:t xml:space="preserve">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08E4079D" w14:textId="6988CF38"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2F04D5B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786E853" w14:textId="22D8A6C9" w:rsidR="002F22D1" w:rsidRPr="00307126" w:rsidRDefault="002F22D1" w:rsidP="00C87FFC">
      <w:pPr>
        <w:pStyle w:val="AODefHead"/>
        <w:numPr>
          <w:ilvl w:val="0"/>
          <w:numId w:val="20"/>
        </w:numPr>
        <w:spacing w:before="120" w:line="264" w:lineRule="auto"/>
        <w:ind w:left="900"/>
      </w:pPr>
      <w:r w:rsidRPr="00307126">
        <w:t xml:space="preserve">(ii) vystavenia prvej písomnej objednávky </w:t>
      </w:r>
      <w:ins w:id="95" w:author="Autor">
        <w:r w:rsidR="007E788B">
          <w:t xml:space="preserve">o dodaní tovaru </w:t>
        </w:r>
      </w:ins>
      <w:r w:rsidRPr="00307126">
        <w:t>pre Dodávateľa</w:t>
      </w:r>
      <w:del w:id="96" w:author="Autor">
        <w:r w:rsidR="0081694D">
          <w:delText xml:space="preserve"> na dodanie tovaru</w:delText>
        </w:r>
      </w:del>
      <w:r w:rsidRPr="00307126">
        <w:t xml:space="preserve">, alebo nadobudnutím účinnosti prvej zmluvy </w:t>
      </w:r>
      <w:ins w:id="97" w:author="Autor">
        <w:r w:rsidR="007E788B">
          <w:t xml:space="preserve">o dodaní tovaru </w:t>
        </w:r>
      </w:ins>
      <w:r w:rsidRPr="00307126">
        <w:t>uzavretej s</w:t>
      </w:r>
      <w:r w:rsidR="0081694D">
        <w:t> </w:t>
      </w:r>
      <w:r w:rsidRPr="00307126">
        <w:t>Dodávateľom</w:t>
      </w:r>
      <w:del w:id="98" w:author="Autor">
        <w:r w:rsidR="0081694D">
          <w:delText xml:space="preserve"> na dodanie tovaru</w:delText>
        </w:r>
      </w:del>
      <w:r w:rsidRPr="00307126">
        <w:t xml:space="preserve">, </w:t>
      </w:r>
      <w:r w:rsidR="004059ED" w:rsidRPr="00307126">
        <w:t>ak</w:t>
      </w:r>
      <w:r w:rsidRPr="00307126">
        <w:t xml:space="preserve"> </w:t>
      </w:r>
      <w:r w:rsidR="0081694D">
        <w:t>príslušná zmluva</w:t>
      </w:r>
      <w:del w:id="99" w:author="Autor">
        <w:r w:rsidR="0081694D">
          <w:delText>, predmetom ktorej je dodanie tovaru,</w:delText>
        </w:r>
      </w:del>
      <w:ins w:id="100" w:author="Autor">
        <w:r w:rsidR="007E788B">
          <w:t xml:space="preserve"> s Dodávateľom</w:t>
        </w:r>
      </w:ins>
      <w:r w:rsidR="007E788B">
        <w:t xml:space="preserve"> </w:t>
      </w:r>
      <w:r w:rsidR="0081694D">
        <w:t xml:space="preserve">nepredpokladá vystavenie </w:t>
      </w:r>
      <w:ins w:id="101" w:author="Autor">
        <w:r w:rsidR="007E788B">
          <w:t xml:space="preserve">písomnej </w:t>
        </w:r>
      </w:ins>
      <w:r w:rsidR="0081694D">
        <w:t>objednávky</w:t>
      </w:r>
      <w:ins w:id="102" w:author="Autor">
        <w:r w:rsidR="007E788B">
          <w:t>,</w:t>
        </w:r>
      </w:ins>
      <w:r w:rsidRPr="00307126">
        <w:t xml:space="preserve"> alebo</w:t>
      </w:r>
    </w:p>
    <w:p w14:paraId="3D8BB01D"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2F01AF5"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4046FB5A" w14:textId="6C83359F" w:rsidR="002F22D1" w:rsidRPr="00307126" w:rsidRDefault="002F22D1" w:rsidP="00C87FFC">
      <w:pPr>
        <w:pStyle w:val="AODefPara"/>
        <w:numPr>
          <w:ilvl w:val="1"/>
          <w:numId w:val="20"/>
        </w:numPr>
        <w:spacing w:before="120" w:line="264" w:lineRule="auto"/>
        <w:ind w:left="902"/>
      </w:pPr>
      <w:r w:rsidRPr="00307126">
        <w:t xml:space="preserve">(v) začatia realizácie inej </w:t>
      </w:r>
      <w:ins w:id="103" w:author="Autor">
        <w:r w:rsidR="007E788B">
          <w:t xml:space="preserve">činnosti v rámci </w:t>
        </w:r>
      </w:ins>
      <w:r w:rsidRPr="00307126">
        <w:t>prvej hlavnej Aktivity</w:t>
      </w:r>
      <w:ins w:id="104" w:author="Autor">
        <w:r w:rsidR="007E788B">
          <w:t xml:space="preserve"> v súlade s Výzvou</w:t>
        </w:r>
      </w:ins>
      <w:r w:rsidRPr="00307126">
        <w:t xml:space="preserve">, ktorú nemožno podradiť pod body (i) až (iv) a ktorá je ako hlavná </w:t>
      </w:r>
      <w:del w:id="105" w:author="Autor">
        <w:r w:rsidRPr="00307126">
          <w:delText>aktivity</w:delText>
        </w:r>
      </w:del>
      <w:ins w:id="106" w:author="Autor">
        <w:r w:rsidR="007E788B">
          <w:t>A</w:t>
        </w:r>
        <w:r w:rsidR="007E788B" w:rsidRPr="00307126">
          <w:t>ktivit</w:t>
        </w:r>
        <w:r w:rsidR="007E788B">
          <w:t>a</w:t>
        </w:r>
      </w:ins>
      <w:r w:rsidR="007E788B" w:rsidRPr="00307126">
        <w:t xml:space="preserve"> </w:t>
      </w:r>
      <w:r w:rsidRPr="00307126">
        <w:t xml:space="preserve">uvedená v Prílohe č. 2 Zmluvy o poskytnutí NFP, </w:t>
      </w:r>
    </w:p>
    <w:p w14:paraId="7E257712"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7E55E366"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 xml:space="preserve">Projektu </w:t>
      </w:r>
      <w:r w:rsidRPr="00307126">
        <w:lastRenderedPageBreak/>
        <w:t>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1CA14817"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72575E17" w14:textId="77777777" w:rsidR="0095057C" w:rsidRPr="00307126" w:rsidRDefault="00764BD1" w:rsidP="0095057C">
      <w:pPr>
        <w:pStyle w:val="AODefPara"/>
        <w:numPr>
          <w:ilvl w:val="0"/>
          <w:numId w:val="44"/>
        </w:numPr>
        <w:spacing w:before="120" w:line="264" w:lineRule="auto"/>
      </w:pPr>
      <w:commentRangeStart w:id="107"/>
      <w:r w:rsidRPr="00307126">
        <w:rPr>
          <w:bCs/>
        </w:rPr>
        <w:t xml:space="preserve">predloženie dokumentácie k VO na výkon </w:t>
      </w:r>
      <w:r w:rsidR="00161C93" w:rsidRPr="00307126">
        <w:rPr>
          <w:bCs/>
        </w:rPr>
        <w:t xml:space="preserve">prvej </w:t>
      </w:r>
      <w:r w:rsidRPr="00307126">
        <w:rPr>
          <w:bCs/>
        </w:rPr>
        <w:t xml:space="preserve">ex-ante kontroly, ak je takáto kontrola vzhľadom na charakter zákazky povinná, </w:t>
      </w:r>
      <w:r w:rsidR="0095057C" w:rsidRPr="00307126">
        <w:rPr>
          <w:bCs/>
        </w:rPr>
        <w:t>alebo</w:t>
      </w:r>
      <w:commentRangeEnd w:id="107"/>
      <w:r w:rsidR="00335ACA">
        <w:rPr>
          <w:rStyle w:val="Odkaznakomentr"/>
          <w:rFonts w:eastAsia="Times New Roman"/>
          <w:lang w:val="x-none" w:eastAsia="x-none"/>
        </w:rPr>
        <w:commentReference w:id="107"/>
      </w:r>
      <w:r w:rsidR="0095057C" w:rsidRPr="00307126">
        <w:rPr>
          <w:bCs/>
        </w:rPr>
        <w:t xml:space="preserve"> </w:t>
      </w:r>
    </w:p>
    <w:p w14:paraId="1CC179FD" w14:textId="77777777"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r w:rsidRPr="00307126">
        <w:rPr>
          <w:bCs/>
        </w:rPr>
        <w:t>ex-ante kontrola sa za začatie Verejného obstarávania považuje</w:t>
      </w:r>
      <w:r w:rsidR="0095057C" w:rsidRPr="00307126">
        <w:rPr>
          <w:bCs/>
        </w:rPr>
        <w:t xml:space="preserve">: </w:t>
      </w:r>
    </w:p>
    <w:p w14:paraId="4571AC76"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34F204A2" w14:textId="00AD1558" w:rsidR="0095057C" w:rsidRPr="005A515C"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 xml:space="preserve">oznámenia použitého ako výzva na súťaž alebo </w:t>
      </w:r>
      <w:del w:id="108" w:author="Autor">
        <w:r w:rsidR="00764BD1" w:rsidRPr="00307126">
          <w:rPr>
            <w:bCs/>
          </w:rPr>
          <w:delText>výzva</w:delText>
        </w:r>
      </w:del>
      <w:ins w:id="109" w:author="Autor">
        <w:r w:rsidR="00E96899" w:rsidRPr="00307126">
          <w:rPr>
            <w:bCs/>
          </w:rPr>
          <w:t>výzv</w:t>
        </w:r>
        <w:r w:rsidR="00E96899">
          <w:rPr>
            <w:bCs/>
          </w:rPr>
          <w:t>y</w:t>
        </w:r>
      </w:ins>
      <w:r w:rsidR="00E96899" w:rsidRPr="00307126">
        <w:rPr>
          <w:bCs/>
        </w:rPr>
        <w:t xml:space="preserve"> </w:t>
      </w:r>
      <w:r w:rsidR="00764BD1" w:rsidRPr="00307126">
        <w:rPr>
          <w:bCs/>
        </w:rPr>
        <w:t>na predkladanie ponúk na zverejnenie</w:t>
      </w:r>
      <w:r w:rsidR="009F1CF6" w:rsidRPr="00307126">
        <w:rPr>
          <w:bCs/>
        </w:rPr>
        <w:t xml:space="preserve">, alebo </w:t>
      </w:r>
    </w:p>
    <w:p w14:paraId="0A9F722B" w14:textId="77777777" w:rsidR="005A515C" w:rsidRPr="00307126" w:rsidRDefault="005A515C" w:rsidP="00C87FFC">
      <w:pPr>
        <w:pStyle w:val="AODefPara"/>
        <w:numPr>
          <w:ilvl w:val="3"/>
          <w:numId w:val="20"/>
        </w:numPr>
        <w:spacing w:before="120" w:line="264" w:lineRule="auto"/>
        <w:ind w:hanging="540"/>
        <w:rPr>
          <w:ins w:id="110" w:author="Autor"/>
        </w:rPr>
      </w:pPr>
    </w:p>
    <w:p w14:paraId="35C5D92B" w14:textId="77777777" w:rsidR="00E96899" w:rsidRDefault="009F1CF6" w:rsidP="00AC0259">
      <w:pPr>
        <w:pStyle w:val="AODefPara"/>
        <w:numPr>
          <w:ilvl w:val="0"/>
          <w:numId w:val="0"/>
        </w:numPr>
        <w:spacing w:before="120" w:line="264" w:lineRule="auto"/>
        <w:ind w:left="720"/>
        <w:rPr>
          <w:ins w:id="111" w:author="Autor"/>
        </w:rPr>
      </w:pPr>
      <w:r w:rsidRPr="00307126">
        <w:rPr>
          <w:bCs/>
        </w:rPr>
        <w:t>spustenie procesu zadávania zákazky v rámci elektronického trhoviska</w:t>
      </w:r>
      <w:ins w:id="112" w:author="Autor">
        <w:r w:rsidR="00E96899">
          <w:rPr>
            <w:bCs/>
          </w:rPr>
          <w:t xml:space="preserve"> alebo</w:t>
        </w:r>
      </w:ins>
    </w:p>
    <w:p w14:paraId="43A8858E" w14:textId="7D483220" w:rsidR="00764BD1" w:rsidRPr="00307126" w:rsidRDefault="00E96899" w:rsidP="00E96899">
      <w:pPr>
        <w:pStyle w:val="AODefPara"/>
        <w:numPr>
          <w:ilvl w:val="3"/>
          <w:numId w:val="20"/>
        </w:numPr>
        <w:spacing w:before="120" w:line="264" w:lineRule="auto"/>
        <w:ind w:hanging="540"/>
      </w:pPr>
      <w:ins w:id="113" w:author="Autor">
        <w:r>
          <w:rPr>
            <w:bCs/>
          </w:rPr>
          <w:t>odoslanie výzvy na predkladanie ponúk vybraným záujemcom</w:t>
        </w:r>
      </w:ins>
      <w:r w:rsidR="00764BD1" w:rsidRPr="00307126">
        <w:rPr>
          <w:bCs/>
        </w:rPr>
        <w:t>;</w:t>
      </w:r>
    </w:p>
    <w:p w14:paraId="33187619" w14:textId="77777777" w:rsidR="002F22D1" w:rsidRPr="00307126"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4C776AEF" w14:textId="77777777" w:rsidR="007A714C" w:rsidRPr="00307126" w:rsidRDefault="002F22D1" w:rsidP="007A714C">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1C4E221A" w14:textId="77777777" w:rsidR="007A714C" w:rsidRPr="00307126" w:rsidRDefault="007A714C" w:rsidP="007A714C">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sidRPr="00307126">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114"/>
      <w:commentRangeStart w:id="115"/>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114"/>
    <w:commentRangeEnd w:id="115"/>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114"/>
      </w:r>
      <w:r w:rsidRPr="00067253">
        <w:rPr>
          <w:rStyle w:val="Odkaznakomentr"/>
          <w:rFonts w:ascii="Times New Roman" w:hAnsi="Times New Roman"/>
          <w:sz w:val="22"/>
          <w:lang w:val="x-none"/>
        </w:rPr>
        <w:commentReference w:id="115"/>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 xml:space="preserve">za účelom zaplatenia pohľadávok inej banky zo zmluvy uzatvorenej medzi Prijímateľom a takouto inou bankou, na základe ktorej iná banka poskytla Prijímateľovi úver v rozsahu a na účel podľa odrážky vyššie.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307126">
        <w:rPr>
          <w:rFonts w:ascii="Times New Roman" w:hAnsi="Times New Roman"/>
        </w:rPr>
        <w:lastRenderedPageBreak/>
        <w:t>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116"/>
      <w:r w:rsidR="00156C07" w:rsidRPr="00307126">
        <w:rPr>
          <w:rFonts w:ascii="Times New Roman" w:hAnsi="Times New Roman"/>
        </w:rPr>
        <w:t>a zdroja pro-rata</w:t>
      </w:r>
      <w:commentRangeEnd w:id="116"/>
      <w:r w:rsidR="00E47083">
        <w:rPr>
          <w:rStyle w:val="Odkaznakomentr"/>
          <w:rFonts w:ascii="Times New Roman" w:eastAsia="Times New Roman" w:hAnsi="Times New Roman"/>
          <w:lang w:val="x-none" w:eastAsia="x-none"/>
        </w:rPr>
        <w:commentReference w:id="116"/>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lastRenderedPageBreak/>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117"/>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118"/>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118"/>
      <w:r w:rsidR="00C1199A" w:rsidRPr="00307126">
        <w:rPr>
          <w:rStyle w:val="Odkaznakomentr"/>
          <w:rFonts w:ascii="Times New Roman" w:eastAsia="Times New Roman" w:hAnsi="Times New Roman"/>
          <w:sz w:val="22"/>
          <w:szCs w:val="22"/>
          <w:lang w:eastAsia="sk-SK"/>
        </w:rPr>
        <w:commentReference w:id="118"/>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117"/>
      <w:r w:rsidR="009C6F75" w:rsidRPr="00773D77">
        <w:rPr>
          <w:rStyle w:val="Odkaznakomentr"/>
          <w:rFonts w:ascii="Times New Roman" w:hAnsi="Times New Roman"/>
          <w:sz w:val="22"/>
          <w:lang w:val="x-none"/>
        </w:rPr>
        <w:commentReference w:id="117"/>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0B1878C2"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w:t>
      </w:r>
      <w:del w:id="119" w:author="Autor">
        <w:r w:rsidRPr="00307126">
          <w:rPr>
            <w:rFonts w:ascii="Times New Roman" w:hAnsi="Times New Roman"/>
            <w:bCs/>
          </w:rPr>
          <w:delText>aktuálnou</w:delText>
        </w:r>
      </w:del>
      <w:ins w:id="120" w:author="Autor">
        <w:r w:rsidRPr="00307126">
          <w:rPr>
            <w:rFonts w:ascii="Times New Roman" w:hAnsi="Times New Roman"/>
            <w:bCs/>
          </w:rPr>
          <w:t>aktuáln</w:t>
        </w:r>
        <w:r w:rsidR="00167D7B">
          <w:rPr>
            <w:rFonts w:ascii="Times New Roman" w:hAnsi="Times New Roman"/>
            <w:bCs/>
          </w:rPr>
          <w:t>e platn</w:t>
        </w:r>
        <w:r w:rsidRPr="00307126">
          <w:rPr>
            <w:rFonts w:ascii="Times New Roman" w:hAnsi="Times New Roman"/>
            <w:bCs/>
          </w:rPr>
          <w:t>ou</w:t>
        </w:r>
      </w:ins>
      <w:r w:rsidRPr="00307126">
        <w:rPr>
          <w:rFonts w:ascii="Times New Roman" w:hAnsi="Times New Roman"/>
          <w:bCs/>
        </w:rPr>
        <w:t xml:space="preserve">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lang w:val="sk-SK"/>
        </w:rPr>
      </w:pPr>
      <w:r w:rsidRPr="00307126">
        <w:rPr>
          <w:rFonts w:ascii="Times New Roman" w:hAnsi="Times New Roman"/>
          <w:sz w:val="22"/>
          <w:szCs w:val="22"/>
        </w:rPr>
        <w:t>Článok 3</w:t>
      </w:r>
      <w:r w:rsidRPr="00307126">
        <w:rPr>
          <w:rFonts w:ascii="Times New Roman" w:hAnsi="Times New Roman"/>
          <w:sz w:val="22"/>
          <w:szCs w:val="22"/>
        </w:rPr>
        <w:tab/>
        <w:t>OBSTARÁVANIE SLUŽIEB, TOVAROV A PRÁC PRIJÍMATEĽOM</w:t>
      </w:r>
    </w:p>
    <w:p w14:paraId="2D7A57B3" w14:textId="77777777" w:rsidR="003C0F18" w:rsidRPr="0030712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14:paraId="49833C07" w14:textId="77777777" w:rsidR="00323747" w:rsidRPr="00307126" w:rsidRDefault="00323747" w:rsidP="005E6C80">
      <w:pPr>
        <w:numPr>
          <w:ilvl w:val="1"/>
          <w:numId w:val="25"/>
        </w:numPr>
        <w:spacing w:before="120" w:line="264" w:lineRule="auto"/>
        <w:jc w:val="both"/>
        <w:rPr>
          <w:rFonts w:ascii="Times New Roman" w:hAnsi="Times New Roman"/>
        </w:rPr>
      </w:pPr>
      <w:r w:rsidRPr="00307126">
        <w:rPr>
          <w:rFonts w:ascii="Times New Roman" w:hAnsi="Times New Roman"/>
        </w:rPr>
        <w:lastRenderedPageBreak/>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14:paraId="4AA2B5C1" w14:textId="44DD6F43"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 xml:space="preserve">v súlade so zákonom </w:t>
      </w:r>
      <w:del w:id="121" w:author="Autor">
        <w:r w:rsidRPr="00307126">
          <w:rPr>
            <w:rFonts w:ascii="Times New Roman" w:hAnsi="Times New Roman"/>
          </w:rPr>
          <w:delText xml:space="preserve"> </w:delText>
        </w:r>
      </w:del>
      <w:r w:rsidRPr="00307126">
        <w:rPr>
          <w:rFonts w:ascii="Times New Roman" w:hAnsi="Times New Roman"/>
        </w:rPr>
        <w:t>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72578744" w:rsidR="003C0F18" w:rsidRPr="00307126" w:rsidRDefault="003C0F18" w:rsidP="000478C1">
      <w:pPr>
        <w:numPr>
          <w:ilvl w:val="1"/>
          <w:numId w:val="25"/>
        </w:numPr>
        <w:spacing w:before="120" w:after="0" w:line="264" w:lineRule="auto"/>
        <w:jc w:val="both"/>
        <w:rPr>
          <w:rFonts w:ascii="Times New Roman" w:hAnsi="Times New Roman"/>
        </w:rPr>
      </w:pPr>
      <w:r w:rsidRPr="00307126">
        <w:rPr>
          <w:rFonts w:ascii="Times New Roman" w:hAnsi="Times New Roman"/>
        </w:rPr>
        <w:t>Prijímateľ je povinný zaslať Poskytovateľovi</w:t>
      </w:r>
      <w:ins w:id="122" w:author="Autor">
        <w:r w:rsidRPr="00307126">
          <w:rPr>
            <w:rFonts w:ascii="Times New Roman" w:hAnsi="Times New Roman"/>
          </w:rPr>
          <w:t xml:space="preserve"> </w:t>
        </w:r>
        <w:r w:rsidR="00E96899" w:rsidRPr="00C75AB2">
          <w:rPr>
            <w:rFonts w:ascii="Times New Roman" w:hAnsi="Times New Roman"/>
          </w:rPr>
          <w:t>kompletnú</w:t>
        </w:r>
      </w:ins>
      <w:r w:rsidR="00E96899" w:rsidRPr="00307126">
        <w:rPr>
          <w:rFonts w:ascii="Times New Roman" w:hAnsi="Times New Roman"/>
        </w:rPr>
        <w:t xml:space="preserve"> </w:t>
      </w:r>
      <w:r w:rsidRPr="00307126">
        <w:rPr>
          <w:rFonts w:ascii="Times New Roman" w:hAnsi="Times New Roman"/>
        </w:rPr>
        <w:t>dokumentáciu z obstarávania tovarov, služieb, stavebných prác a súvisiacich postupov v plnom rozsahu</w:t>
      </w:r>
      <w:del w:id="123" w:author="Autor">
        <w:r w:rsidRPr="00307126">
          <w:rPr>
            <w:rFonts w:ascii="Times New Roman" w:hAnsi="Times New Roman"/>
          </w:rPr>
          <w:delText xml:space="preserve">, ak Poskytovateľ neurčí inak. Poskytovateľ je oprávnený požadovať od Prijímateľa aj inú dokumentáciu </w:delText>
        </w:r>
        <w:r w:rsidR="00180746" w:rsidRPr="00307126">
          <w:rPr>
            <w:rFonts w:ascii="Times New Roman" w:hAnsi="Times New Roman"/>
          </w:rPr>
          <w:delText xml:space="preserve">                         </w:delText>
        </w:r>
        <w:r w:rsidRPr="00307126">
          <w:rPr>
            <w:rFonts w:ascii="Times New Roman" w:hAnsi="Times New Roman"/>
          </w:rPr>
          <w:delText>z obstarávania tovarov, služieb, stavebných prác a súvisiacich postupov, ak je to potrebné na riadny výkon činnosti Poskytovateľa a Prijímateľ je povinný Poskytovateľovi túto dokumentácie v určenom termíne poskytnúť.</w:delText>
        </w:r>
      </w:del>
      <w:ins w:id="124" w:author="Autor">
        <w:r w:rsidR="00E96899">
          <w:rPr>
            <w:rFonts w:ascii="Times New Roman" w:hAnsi="Times New Roman"/>
          </w:rPr>
          <w:t xml:space="preserve"> </w:t>
        </w:r>
        <w:r w:rsidR="00E96899" w:rsidRPr="00625D83">
          <w:rPr>
            <w:rFonts w:ascii="Times New Roman" w:hAnsi="Times New Roman"/>
          </w:rPr>
          <w:t>cez ITMS 2014+</w:t>
        </w:r>
        <w:r w:rsidRPr="00307126">
          <w:rPr>
            <w:rFonts w:ascii="Times New Roman" w:hAnsi="Times New Roman"/>
          </w:rPr>
          <w:t>, ak Poskytovateľ neurčí inak.</w:t>
        </w:r>
      </w:ins>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del w:id="125" w:author="Autor">
        <w:r w:rsidRPr="00307126">
          <w:rPr>
            <w:rFonts w:ascii="Times New Roman" w:hAnsi="Times New Roman"/>
          </w:rPr>
          <w:delText>Dokumentáciu</w:delText>
        </w:r>
      </w:del>
      <w:ins w:id="126" w:author="Autor">
        <w:r w:rsidR="00E96899">
          <w:rPr>
            <w:rFonts w:ascii="Times New Roman" w:hAnsi="Times New Roman"/>
          </w:rPr>
          <w:t>Kompletnú d</w:t>
        </w:r>
        <w:r w:rsidRPr="00307126">
          <w:rPr>
            <w:rFonts w:ascii="Times New Roman" w:hAnsi="Times New Roman"/>
          </w:rPr>
          <w:t>okumentáciu</w:t>
        </w:r>
      </w:ins>
      <w:r w:rsidRPr="00307126">
        <w:rPr>
          <w:rFonts w:ascii="Times New Roman" w:hAnsi="Times New Roman"/>
        </w:rPr>
        <w:t xml:space="preserve"> </w:t>
      </w:r>
      <w:r w:rsidR="0014042F" w:rsidRPr="00307126">
        <w:rPr>
          <w:rFonts w:ascii="Times New Roman" w:hAnsi="Times New Roman"/>
        </w:rPr>
        <w:t xml:space="preserve">Prijímateľ </w:t>
      </w:r>
      <w:r w:rsidRPr="00307126">
        <w:rPr>
          <w:rFonts w:ascii="Times New Roman" w:hAnsi="Times New Roman"/>
        </w:rPr>
        <w:t xml:space="preserve">predkladá </w:t>
      </w:r>
      <w:del w:id="127" w:author="Autor">
        <w:r w:rsidRPr="00307126">
          <w:rPr>
            <w:rFonts w:ascii="Times New Roman" w:hAnsi="Times New Roman"/>
          </w:rPr>
          <w:delText>písomne</w:delText>
        </w:r>
        <w:r w:rsidR="009F5E74" w:rsidRPr="00307126">
          <w:rPr>
            <w:rFonts w:ascii="Times New Roman" w:hAnsi="Times New Roman"/>
          </w:rPr>
          <w:delText xml:space="preserve"> alebo v elektronickej podobe</w:delText>
        </w:r>
        <w:r w:rsidRPr="00307126">
          <w:rPr>
            <w:rFonts w:ascii="Times New Roman" w:hAnsi="Times New Roman"/>
          </w:rPr>
          <w:delText>,</w:delText>
        </w:r>
      </w:del>
      <w:ins w:id="128" w:author="Autor">
        <w:r w:rsidRPr="00307126">
          <w:rPr>
            <w:rFonts w:ascii="Times New Roman" w:hAnsi="Times New Roman"/>
          </w:rPr>
          <w:t>cez ITMS2014+</w:t>
        </w:r>
        <w:r w:rsidR="00E96899">
          <w:rPr>
            <w:rFonts w:ascii="Times New Roman" w:hAnsi="Times New Roman"/>
          </w:rPr>
          <w:t>,</w:t>
        </w:r>
      </w:ins>
      <w:r w:rsidR="00E96899">
        <w:rPr>
          <w:rFonts w:ascii="Times New Roman" w:hAnsi="Times New Roman"/>
        </w:rPr>
        <w:t xml:space="preserve"> </w:t>
      </w:r>
      <w:r w:rsidR="00E96899" w:rsidRPr="00731B87">
        <w:rPr>
          <w:rFonts w:ascii="Times New Roman" w:hAnsi="Times New Roman"/>
        </w:rPr>
        <w:t xml:space="preserve">pričom </w:t>
      </w:r>
      <w:del w:id="129" w:author="Autor">
        <w:r w:rsidRPr="00307126">
          <w:rPr>
            <w:rFonts w:ascii="Times New Roman" w:hAnsi="Times New Roman"/>
          </w:rPr>
          <w:delText>časť</w:delText>
        </w:r>
      </w:del>
      <w:ins w:id="130" w:author="Autor">
        <w:r w:rsidR="00E96899" w:rsidRPr="00731B87">
          <w:rPr>
            <w:rFonts w:ascii="Times New Roman" w:hAnsi="Times New Roman"/>
          </w:rPr>
          <w:t>je povinný evidovať jednotlivé časti</w:t>
        </w:r>
      </w:ins>
      <w:r w:rsidR="00E96899" w:rsidRPr="00731B87">
        <w:rPr>
          <w:rFonts w:ascii="Times New Roman" w:hAnsi="Times New Roman"/>
        </w:rPr>
        <w:t xml:space="preserve"> dokumentácie </w:t>
      </w:r>
      <w:del w:id="131" w:author="Autor">
        <w:r w:rsidRPr="00307126">
          <w:rPr>
            <w:rFonts w:ascii="Times New Roman" w:hAnsi="Times New Roman"/>
          </w:rPr>
          <w:delText>predkladá</w:delText>
        </w:r>
      </w:del>
      <w:ins w:id="132" w:author="Autor">
        <w:r w:rsidR="00E96899" w:rsidRPr="00731B87">
          <w:rPr>
            <w:rFonts w:ascii="Times New Roman" w:hAnsi="Times New Roman"/>
          </w:rPr>
          <w:t>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w:t>
        </w:r>
      </w:ins>
      <w:r w:rsidR="00E96899" w:rsidRPr="00625D83">
        <w:rPr>
          <w:rFonts w:ascii="Times New Roman" w:hAnsi="Times New Roman"/>
        </w:rPr>
        <w:t xml:space="preserve"> aj </w:t>
      </w:r>
      <w:ins w:id="133" w:author="Autor">
        <w:r w:rsidR="00E96899" w:rsidRPr="00625D83">
          <w:rPr>
            <w:rFonts w:ascii="Times New Roman" w:hAnsi="Times New Roman"/>
          </w:rPr>
          <w:t xml:space="preserve">písomne a rovnako nie je oprávnený požadovať elektronické predkladanie dokumentácie, ak predmetná dokumentácia bola predložená </w:t>
        </w:r>
      </w:ins>
      <w:r w:rsidR="00E96899" w:rsidRPr="00625D83">
        <w:rPr>
          <w:rFonts w:ascii="Times New Roman" w:hAnsi="Times New Roman"/>
        </w:rPr>
        <w:t>cez ITMS2014+</w:t>
      </w:r>
      <w:r w:rsidRPr="00307126">
        <w:rPr>
          <w:rFonts w:ascii="Times New Roman" w:hAnsi="Times New Roman"/>
        </w:rPr>
        <w:t xml:space="preserve">.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w:t>
      </w:r>
      <w:del w:id="134" w:author="Autor">
        <w:r w:rsidR="00760145" w:rsidRPr="00307126">
          <w:rPr>
            <w:rFonts w:ascii="Times New Roman" w:hAnsi="Times New Roman"/>
          </w:rPr>
          <w:delText>V</w:delText>
        </w:r>
        <w:r w:rsidR="009C1774" w:rsidRPr="00307126">
          <w:rPr>
            <w:rFonts w:ascii="Times New Roman" w:hAnsi="Times New Roman"/>
          </w:rPr>
          <w:delText xml:space="preserve"> prípade ponúk jednotlivých uchádzačov sa cez ITMS 2014+ predkladá iba ponuka uchádzača, ktorý bol vyhodnotený ako úspešný. </w:delText>
        </w:r>
        <w:r w:rsidR="00EA3175" w:rsidRPr="00307126">
          <w:rPr>
            <w:rFonts w:ascii="Times New Roman" w:hAnsi="Times New Roman"/>
          </w:rPr>
          <w:delText>RO</w:delText>
        </w:r>
      </w:del>
      <w:ins w:id="135" w:author="Autor">
        <w:r w:rsidR="00E96899" w:rsidRPr="00C75AB2">
          <w:rPr>
            <w:rFonts w:ascii="Times New Roman" w:hAnsi="Times New Roman"/>
          </w:rPr>
          <w:t>Poskytovate</w:t>
        </w:r>
        <w:r w:rsidR="00E96899" w:rsidRPr="00625D83">
          <w:rPr>
            <w:rFonts w:ascii="Times New Roman" w:hAnsi="Times New Roman"/>
          </w:rPr>
          <w:t xml:space="preserve">ľ je </w:t>
        </w:r>
        <w:r w:rsidR="00D50912">
          <w:rPr>
            <w:rFonts w:ascii="Times New Roman" w:hAnsi="Times New Roman"/>
          </w:rPr>
          <w:t>v Právnom dokumente</w:t>
        </w:r>
        <w:r w:rsidR="00E96899" w:rsidRPr="00625D83">
          <w:rPr>
            <w:rFonts w:ascii="Times New Roman" w:hAnsi="Times New Roman"/>
          </w:rPr>
          <w:t xml:space="preserve"> oprávnený určiť povinnosť predkladania dokumentácie cez ITMS 2014+ aj </w:t>
        </w:r>
        <w:r w:rsidR="00D50912">
          <w:rPr>
            <w:rFonts w:ascii="Times New Roman" w:hAnsi="Times New Roman"/>
          </w:rPr>
          <w:t xml:space="preserve">v prípade </w:t>
        </w:r>
        <w:r w:rsidR="00E96899" w:rsidRPr="00625D83">
          <w:rPr>
            <w:rFonts w:ascii="Times New Roman" w:hAnsi="Times New Roman"/>
          </w:rPr>
          <w:t xml:space="preserve">inej </w:t>
        </w:r>
        <w:r w:rsidR="00D50912">
          <w:rPr>
            <w:rFonts w:ascii="Times New Roman" w:hAnsi="Times New Roman"/>
          </w:rPr>
          <w:t xml:space="preserve">dokumentácie, </w:t>
        </w:r>
        <w:r w:rsidR="00E96899" w:rsidRPr="00625D83">
          <w:rPr>
            <w:rFonts w:ascii="Times New Roman" w:hAnsi="Times New Roman"/>
          </w:rPr>
          <w:t xml:space="preserve">ako je </w:t>
        </w:r>
        <w:r w:rsidR="00D50912">
          <w:rPr>
            <w:rFonts w:ascii="Times New Roman" w:hAnsi="Times New Roman"/>
          </w:rPr>
          <w:t xml:space="preserve">dokumentácia </w:t>
        </w:r>
        <w:r w:rsidR="00E96899" w:rsidRPr="00625D83">
          <w:rPr>
            <w:rFonts w:ascii="Times New Roman" w:hAnsi="Times New Roman"/>
          </w:rPr>
          <w:t>definovan</w:t>
        </w:r>
        <w:r w:rsidR="00D50912">
          <w:rPr>
            <w:rFonts w:ascii="Times New Roman" w:hAnsi="Times New Roman"/>
          </w:rPr>
          <w:t>á</w:t>
        </w:r>
        <w:r w:rsidR="00E96899" w:rsidRPr="00625D83">
          <w:rPr>
            <w:rFonts w:ascii="Times New Roman" w:hAnsi="Times New Roman"/>
          </w:rPr>
          <w:t xml:space="preserve"> v</w:t>
        </w:r>
        <w:r w:rsidR="00D50912">
          <w:rPr>
            <w:rFonts w:ascii="Times New Roman" w:hAnsi="Times New Roman"/>
          </w:rPr>
          <w:t> </w:t>
        </w:r>
        <w:r w:rsidR="00E96899" w:rsidRPr="00625D83">
          <w:rPr>
            <w:rFonts w:ascii="Times New Roman" w:hAnsi="Times New Roman"/>
          </w:rPr>
          <w:t>pred</w:t>
        </w:r>
        <w:r w:rsidR="00D50912">
          <w:rPr>
            <w:rFonts w:ascii="Times New Roman" w:hAnsi="Times New Roman"/>
          </w:rPr>
          <w:t xml:space="preserve">chádzajúcej </w:t>
        </w:r>
        <w:r w:rsidR="00E96899" w:rsidRPr="00625D83">
          <w:rPr>
            <w:rFonts w:ascii="Times New Roman" w:hAnsi="Times New Roman"/>
          </w:rPr>
          <w:t xml:space="preserve">vete, pričom stanovenie tejto povinnosti závisí najmä od povahy konkrétneho dokumentu, od skutočnosti či je jeho elektronická podoba využívaná alebo zverejňovaná aj v iných informačných systémoch, </w:t>
        </w:r>
        <w:r w:rsidR="00D50912">
          <w:rPr>
            <w:rFonts w:ascii="Times New Roman" w:hAnsi="Times New Roman"/>
          </w:rPr>
          <w:t xml:space="preserve">resp., </w:t>
        </w:r>
        <w:r w:rsidR="00E96899" w:rsidRPr="00625D83">
          <w:rPr>
            <w:rFonts w:ascii="Times New Roman" w:hAnsi="Times New Roman"/>
          </w:rPr>
          <w:t>či je elektronicky dostupná aj bez neprimeraných administratívnych a technických nárokov na kapacity Prijímateľa.</w:t>
        </w:r>
        <w:r w:rsidR="00E96899">
          <w:rPr>
            <w:rFonts w:ascii="Times New Roman" w:hAnsi="Times New Roman"/>
          </w:rPr>
          <w:t xml:space="preserve"> Poskytovateľ</w:t>
        </w:r>
      </w:ins>
      <w:r w:rsidR="00EA3175" w:rsidRPr="00307126">
        <w:rPr>
          <w:rFonts w:ascii="Times New Roman" w:hAnsi="Times New Roman"/>
        </w:rPr>
        <w:t xml:space="preserve">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del w:id="136" w:author="Autor">
        <w:r w:rsidR="00EA3175" w:rsidRPr="00307126">
          <w:rPr>
            <w:rFonts w:ascii="Times New Roman" w:hAnsi="Times New Roman"/>
          </w:rPr>
          <w:delText>RO</w:delText>
        </w:r>
      </w:del>
      <w:ins w:id="137" w:author="Autor">
        <w:r w:rsidR="00E96899">
          <w:rPr>
            <w:rFonts w:ascii="Times New Roman" w:hAnsi="Times New Roman"/>
          </w:rPr>
          <w:t>Poskytovateľ</w:t>
        </w:r>
      </w:ins>
      <w:r w:rsidR="00EA3175" w:rsidRPr="00307126">
        <w:rPr>
          <w:rFonts w:ascii="Times New Roman" w:hAnsi="Times New Roman"/>
        </w:rPr>
        <w:t xml:space="preserve">. </w:t>
      </w:r>
      <w:r w:rsidRPr="00307126">
        <w:rPr>
          <w:rFonts w:ascii="Times New Roman" w:hAnsi="Times New Roman"/>
        </w:rPr>
        <w:t xml:space="preserve">Prijímateľ súčasne s dokumentáciou predkladá Poskytovateľovi aj čestné vyhlásenie, v ktorom identifikuje Projekt a kontrolované obstarávanie služieb, tovarov </w:t>
      </w:r>
      <w:r w:rsidRPr="00307126">
        <w:rPr>
          <w:rFonts w:ascii="Times New Roman" w:hAnsi="Times New Roman"/>
        </w:rPr>
        <w:lastRenderedPageBreak/>
        <w:t xml:space="preserve">a stavebných prác. Súčasťou tohto čestného vyhlásenia je súpis všetkej </w:t>
      </w:r>
      <w:ins w:id="138" w:author="Autor">
        <w:r w:rsidRPr="00307126">
          <w:rPr>
            <w:rFonts w:ascii="Times New Roman" w:hAnsi="Times New Roman"/>
          </w:rPr>
          <w:t>dokumentácie</w:t>
        </w:r>
        <w:r w:rsidR="00491A08" w:rsidRPr="00491A08">
          <w:rPr>
            <w:rFonts w:ascii="Times New Roman" w:hAnsi="Times New Roman"/>
          </w:rPr>
          <w:t xml:space="preserve"> </w:t>
        </w:r>
      </w:ins>
      <w:r w:rsidR="00491A08" w:rsidRPr="00307126">
        <w:rPr>
          <w:rFonts w:ascii="Times New Roman" w:hAnsi="Times New Roman"/>
        </w:rPr>
        <w:t>predkladanej</w:t>
      </w:r>
      <w:r w:rsidR="00491A08">
        <w:rPr>
          <w:rFonts w:ascii="Times New Roman" w:hAnsi="Times New Roman"/>
        </w:rPr>
        <w:t xml:space="preserve"> </w:t>
      </w:r>
      <w:del w:id="139" w:author="Autor">
        <w:r w:rsidRPr="00307126">
          <w:rPr>
            <w:rFonts w:ascii="Times New Roman" w:hAnsi="Times New Roman"/>
          </w:rPr>
          <w:delText>dokumentácie, vrátane dokumentácie predkladanej elektronicky,</w:delText>
        </w:r>
      </w:del>
      <w:ins w:id="140" w:author="Autor">
        <w:r w:rsidR="00491A08">
          <w:rPr>
            <w:rFonts w:ascii="Times New Roman" w:hAnsi="Times New Roman"/>
          </w:rPr>
          <w:t>cez ITMS 2014+</w:t>
        </w:r>
        <w:r w:rsidRPr="00307126">
          <w:rPr>
            <w:rFonts w:ascii="Times New Roman" w:hAnsi="Times New Roman"/>
          </w:rPr>
          <w:t xml:space="preserve">, </w:t>
        </w:r>
      </w:ins>
      <w:r w:rsidRPr="00307126">
        <w:rPr>
          <w:rFonts w:ascii="Times New Roman" w:hAnsi="Times New Roman"/>
        </w:rPr>
        <w:t xml:space="preserve"> a vyhlásenie, že predkladaná </w:t>
      </w:r>
      <w:del w:id="141" w:author="Autor">
        <w:r w:rsidRPr="00307126">
          <w:rPr>
            <w:rFonts w:ascii="Times New Roman" w:hAnsi="Times New Roman"/>
          </w:rPr>
          <w:delText>dokumentácie</w:delText>
        </w:r>
      </w:del>
      <w:ins w:id="142" w:author="Autor">
        <w:r w:rsidR="00E96899" w:rsidRPr="00307126">
          <w:rPr>
            <w:rFonts w:ascii="Times New Roman" w:hAnsi="Times New Roman"/>
          </w:rPr>
          <w:t>dokumentáci</w:t>
        </w:r>
        <w:r w:rsidR="00E96899">
          <w:rPr>
            <w:rFonts w:ascii="Times New Roman" w:hAnsi="Times New Roman"/>
          </w:rPr>
          <w:t>a</w:t>
        </w:r>
      </w:ins>
      <w:r w:rsidR="00E96899" w:rsidRPr="00307126">
        <w:rPr>
          <w:rFonts w:ascii="Times New Roman" w:hAnsi="Times New Roman"/>
        </w:rPr>
        <w:t xml:space="preserve"> </w:t>
      </w:r>
      <w:r w:rsidRPr="00307126">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ins w:id="143" w:author="Autor">
        <w:r w:rsidR="000478C1" w:rsidRPr="000478C1">
          <w:rPr>
            <w:rFonts w:ascii="Times New Roman" w:hAnsi="Times New Roman"/>
          </w:rPr>
          <w:t>Lehoty na výkon finančnej kontroly obstarávania tovarov, služieb, stavebných prác začínajú plynúť prvým pracovným dňom nasledujúcim po evidovaní prijatej žiadosti Prijímateľa o vykonanie kontroly.</w:t>
        </w:r>
        <w:r w:rsidR="000478C1">
          <w:rPr>
            <w:rFonts w:ascii="Times New Roman" w:hAnsi="Times New Roman"/>
          </w:rPr>
          <w:t xml:space="preserve"> </w:t>
        </w:r>
        <w:r w:rsidR="00E96899">
          <w:rPr>
            <w:rFonts w:ascii="Times New Roman" w:hAnsi="Times New Roman"/>
          </w:rPr>
          <w:t>V prípade, že Prijímateľ</w:t>
        </w:r>
        <w:r w:rsidR="00E96899" w:rsidRPr="00625D83">
          <w:rPr>
            <w:rFonts w:ascii="Times New Roman" w:hAnsi="Times New Roman"/>
          </w:rPr>
          <w:t xml:space="preserve"> má aktivovanú e</w:t>
        </w:r>
        <w:r w:rsidR="00740CEB">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xml:space="preserve">, </w:t>
        </w:r>
        <w:r w:rsidR="002E6E52">
          <w:rPr>
            <w:rFonts w:ascii="Times New Roman" w:hAnsi="Times New Roman"/>
          </w:rPr>
          <w:t xml:space="preserve">môže </w:t>
        </w:r>
        <w:r w:rsidR="00E96899">
          <w:rPr>
            <w:rFonts w:ascii="Times New Roman" w:hAnsi="Times New Roman"/>
          </w:rPr>
          <w:t>doruč</w:t>
        </w:r>
        <w:r w:rsidR="002E6E52">
          <w:rPr>
            <w:rFonts w:ascii="Times New Roman" w:hAnsi="Times New Roman"/>
          </w:rPr>
          <w:t>iť</w:t>
        </w:r>
        <w:r w:rsidR="00E96899">
          <w:rPr>
            <w:rFonts w:ascii="Times New Roman" w:hAnsi="Times New Roman"/>
          </w:rPr>
          <w:t xml:space="preserve"> žiadosť o vykonanie kontroly</w:t>
        </w:r>
        <w:r w:rsidR="00E96899" w:rsidRPr="00625D83">
          <w:rPr>
            <w:rFonts w:ascii="Times New Roman" w:hAnsi="Times New Roman"/>
          </w:rPr>
          <w:t xml:space="preserve"> prostredníctvom e</w:t>
        </w:r>
        <w:r w:rsidR="002E6E52">
          <w:rPr>
            <w:rFonts w:ascii="Times New Roman" w:hAnsi="Times New Roman"/>
          </w:rPr>
          <w:t xml:space="preserve">lektronickej </w:t>
        </w:r>
        <w:r w:rsidR="00E96899">
          <w:rPr>
            <w:rFonts w:ascii="Times New Roman" w:hAnsi="Times New Roman"/>
          </w:rPr>
          <w:t>schránky</w:t>
        </w:r>
        <w:r w:rsidR="002E6E52">
          <w:rPr>
            <w:rFonts w:ascii="Times New Roman" w:hAnsi="Times New Roman"/>
          </w:rPr>
          <w:t xml:space="preserve"> alebo v listinnej forme.</w:t>
        </w:r>
        <w:r w:rsidR="00E96899">
          <w:rPr>
            <w:rFonts w:ascii="Times New Roman" w:hAnsi="Times New Roman"/>
          </w:rPr>
          <w:t xml:space="preserve"> </w:t>
        </w:r>
        <w:r w:rsidR="002E6E52">
          <w:rPr>
            <w:rFonts w:ascii="Times New Roman" w:hAnsi="Times New Roman"/>
          </w:rPr>
          <w:t>V</w:t>
        </w:r>
        <w:r w:rsidR="00E96899">
          <w:rPr>
            <w:rFonts w:ascii="Times New Roman" w:hAnsi="Times New Roman"/>
          </w:rPr>
          <w:t xml:space="preserve"> prípade, že Prijímateľ</w:t>
        </w:r>
        <w:r w:rsidR="00E96899" w:rsidRPr="00625D83">
          <w:rPr>
            <w:rFonts w:ascii="Times New Roman" w:hAnsi="Times New Roman"/>
          </w:rPr>
          <w:t xml:space="preserve"> nemá aktivovanú e</w:t>
        </w:r>
        <w:r w:rsidR="002E6E52">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doručí žiadosť o vykonanie kontroly v listinnej forme.</w:t>
        </w:r>
      </w:ins>
      <w:r w:rsidR="008066A8" w:rsidRPr="00307126">
        <w:rPr>
          <w:rFonts w:ascii="Times New Roman" w:hAnsi="Times New Roman"/>
        </w:rPr>
        <w:t xml:space="preserve"> </w:t>
      </w:r>
    </w:p>
    <w:p w14:paraId="70C392E5" w14:textId="7EC76B90"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r w:rsidR="00DA752E">
        <w:rPr>
          <w:rFonts w:ascii="Times New Roman" w:hAnsi="Times New Roman"/>
        </w:rPr>
        <w:t>/auditu/overovania</w:t>
      </w:r>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del w:id="144" w:author="Autor">
        <w:r w:rsidR="008B0FB1" w:rsidRPr="00307126">
          <w:rPr>
            <w:rFonts w:ascii="Times New Roman" w:hAnsi="Times New Roman"/>
          </w:rPr>
          <w:delText xml:space="preserve"> legislatívy</w:delText>
        </w:r>
      </w:del>
      <w:ins w:id="145" w:author="Autor">
        <w:r w:rsidR="006440D7">
          <w:rPr>
            <w:rFonts w:ascii="Times New Roman" w:hAnsi="Times New Roman"/>
          </w:rPr>
          <w:t> právnych predpisov a právnych aktov</w:t>
        </w:r>
      </w:ins>
      <w:r w:rsidR="006440D7">
        <w:rPr>
          <w:rFonts w:ascii="Times New Roman" w:hAnsi="Times New Roman"/>
        </w:rPr>
        <w:t xml:space="preserve">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146"/>
      <w:r w:rsidR="008B0FB1" w:rsidRPr="00307126">
        <w:rPr>
          <w:rFonts w:ascii="Times New Roman" w:hAnsi="Times New Roman"/>
        </w:rPr>
        <w:t xml:space="preserve">obvyklej praxe (best practice) </w:t>
      </w:r>
      <w:commentRangeEnd w:id="146"/>
      <w:r w:rsidR="005E4601" w:rsidRPr="00307126">
        <w:rPr>
          <w:rStyle w:val="Odkaznakomentr"/>
          <w:rFonts w:ascii="Times New Roman" w:eastAsia="Times New Roman" w:hAnsi="Times New Roman"/>
          <w:sz w:val="22"/>
          <w:szCs w:val="22"/>
          <w:lang w:val="x-none" w:eastAsia="x-none"/>
        </w:rPr>
        <w:commentReference w:id="146"/>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w:t>
      </w:r>
      <w:r w:rsidR="008B0FB1" w:rsidRPr="00307126">
        <w:rPr>
          <w:rFonts w:ascii="Times New Roman" w:hAnsi="Times New Roman"/>
        </w:rPr>
        <w:lastRenderedPageBreak/>
        <w:t xml:space="preserve">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2718A2">
        <w:rPr>
          <w:rFonts w:ascii="Times New Roman" w:hAnsi="Times New Roman"/>
          <w:rPrChange w:id="147" w:author="Autor">
            <w:rPr/>
          </w:rPrChange>
        </w:rPr>
        <w:t xml:space="preserve">pri </w:t>
      </w:r>
      <w:del w:id="148" w:author="Autor">
        <w:r w:rsidR="00DA752E" w:rsidRPr="00DA752E">
          <w:delText>uplatnení postupu podľa § 41 alebo 41a zákona o príspevku z EŠIF alebo</w:delText>
        </w:r>
        <w:r w:rsidR="00DA752E" w:rsidRPr="0095328F">
          <w:delText xml:space="preserve"> </w:delText>
        </w:r>
        <w:r w:rsidR="00620358" w:rsidRPr="00DA752E">
          <w:rPr>
            <w:rFonts w:ascii="Times New Roman" w:hAnsi="Times New Roman"/>
          </w:rPr>
          <w:delText>aj v prípade,</w:delText>
        </w:r>
        <w:r w:rsidR="0074609E" w:rsidRPr="00DA752E">
          <w:rPr>
            <w:rFonts w:ascii="Times New Roman" w:hAnsi="Times New Roman"/>
          </w:rPr>
          <w:delText xml:space="preserve"> ak nedôjde k aplikácii postupu podľa §</w:delText>
        </w:r>
        <w:r w:rsidR="00F55951" w:rsidRPr="00DA752E">
          <w:rPr>
            <w:rFonts w:ascii="Times New Roman" w:hAnsi="Times New Roman"/>
          </w:rPr>
          <w:delText xml:space="preserve"> </w:delText>
        </w:r>
        <w:r w:rsidR="0074609E" w:rsidRPr="00DA752E">
          <w:rPr>
            <w:rFonts w:ascii="Times New Roman" w:hAnsi="Times New Roman"/>
          </w:rPr>
          <w:delText>41</w:delText>
        </w:r>
        <w:r w:rsidR="00AF1574" w:rsidRPr="00DA752E">
          <w:rPr>
            <w:rFonts w:ascii="Times New Roman" w:hAnsi="Times New Roman"/>
          </w:rPr>
          <w:delText xml:space="preserve"> alebo 41a</w:delText>
        </w:r>
        <w:r w:rsidR="0074609E" w:rsidRPr="00DA752E">
          <w:rPr>
            <w:rFonts w:ascii="Times New Roman" w:hAnsi="Times New Roman"/>
          </w:rPr>
          <w:delText xml:space="preserve"> </w:delText>
        </w:r>
        <w:r w:rsidR="00F55951" w:rsidRPr="00DA752E">
          <w:rPr>
            <w:rFonts w:ascii="Times New Roman" w:hAnsi="Times New Roman"/>
          </w:rPr>
          <w:delText>z</w:delText>
        </w:r>
        <w:r w:rsidR="0074609E" w:rsidRPr="00DA752E">
          <w:rPr>
            <w:rFonts w:ascii="Times New Roman" w:hAnsi="Times New Roman"/>
          </w:rPr>
          <w:delText>ákona o príspevku z EŠIF</w:delText>
        </w:r>
        <w:r w:rsidR="008B0FB1" w:rsidRPr="00DA752E">
          <w:rPr>
            <w:rFonts w:ascii="Times New Roman" w:hAnsi="Times New Roman"/>
          </w:rPr>
          <w:delText>.</w:delText>
        </w:r>
        <w:r w:rsidR="00FB2E45" w:rsidRPr="00DA752E">
          <w:rPr>
            <w:rFonts w:ascii="Times New Roman" w:hAnsi="Times New Roman"/>
          </w:rPr>
          <w:delText xml:space="preserve"> </w:delText>
        </w:r>
        <w:r w:rsidR="00DA752E" w:rsidRPr="00DA752E">
          <w:rPr>
            <w:rFonts w:ascii="Times New Roman" w:hAnsi="Times New Roman"/>
          </w:rPr>
          <w:delTex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w:delText>
        </w:r>
        <w:r w:rsidR="00DA752E">
          <w:rPr>
            <w:rFonts w:ascii="Times New Roman" w:hAnsi="Times New Roman"/>
          </w:rPr>
          <w:delText> </w:delText>
        </w:r>
        <w:r w:rsidR="00DA752E" w:rsidRPr="00DA752E">
          <w:rPr>
            <w:rFonts w:ascii="Times New Roman" w:hAnsi="Times New Roman"/>
          </w:rPr>
          <w:delText>odstránenie nedostatku.</w:delText>
        </w:r>
      </w:del>
      <w:ins w:id="149" w:author="Auto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ins>
      <w:r w:rsidR="00FB2E45" w:rsidRPr="00DA752E">
        <w:rPr>
          <w:rFonts w:ascii="Times New Roman" w:hAnsi="Times New Roman"/>
        </w:rPr>
        <w:t xml:space="preserve"> </w:t>
      </w:r>
    </w:p>
    <w:p w14:paraId="19E760A4" w14:textId="7777777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 xml:space="preserve">x-ante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x-ante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4A41C009"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ex-ante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w:t>
      </w:r>
      <w:del w:id="150" w:author="Autor">
        <w:r w:rsidR="00302013" w:rsidRPr="00307126">
          <w:rPr>
            <w:rFonts w:ascii="Times New Roman" w:hAnsi="Times New Roman"/>
          </w:rPr>
          <w:delText>prijímateľ</w:delText>
        </w:r>
      </w:del>
      <w:ins w:id="151" w:author="Autor">
        <w:r w:rsidR="00E96899">
          <w:rPr>
            <w:rFonts w:ascii="Times New Roman" w:hAnsi="Times New Roman"/>
          </w:rPr>
          <w:t>P</w:t>
        </w:r>
        <w:r w:rsidR="00E96899" w:rsidRPr="00307126">
          <w:rPr>
            <w:rFonts w:ascii="Times New Roman" w:hAnsi="Times New Roman"/>
          </w:rPr>
          <w:t>rijímateľ</w:t>
        </w:r>
      </w:ins>
      <w:r w:rsidR="00E96899" w:rsidRPr="00307126">
        <w:rPr>
          <w:rFonts w:ascii="Times New Roman" w:hAnsi="Times New Roman"/>
        </w:rPr>
        <w:t xml:space="preserve"> </w:t>
      </w:r>
      <w:r w:rsidR="00302013" w:rsidRPr="00307126">
        <w:rPr>
          <w:rFonts w:ascii="Times New Roman" w:hAnsi="Times New Roman"/>
        </w:rPr>
        <w:t xml:space="preserve">podal proti rozhodnutiu ÚVO odvolanie, zasiela na vedomie </w:t>
      </w:r>
      <w:del w:id="152" w:author="Autor">
        <w:r w:rsidR="00302013" w:rsidRPr="00307126">
          <w:rPr>
            <w:rFonts w:ascii="Times New Roman" w:hAnsi="Times New Roman"/>
          </w:rPr>
          <w:delText>poskytovateľovi</w:delText>
        </w:r>
      </w:del>
      <w:ins w:id="153" w:author="Autor">
        <w:r w:rsidR="00E96899">
          <w:rPr>
            <w:rFonts w:ascii="Times New Roman" w:hAnsi="Times New Roman"/>
          </w:rPr>
          <w:t>P</w:t>
        </w:r>
        <w:r w:rsidR="00E96899" w:rsidRPr="00307126">
          <w:rPr>
            <w:rFonts w:ascii="Times New Roman" w:hAnsi="Times New Roman"/>
          </w:rPr>
          <w:t>oskytovateľovi</w:t>
        </w:r>
      </w:ins>
      <w:r w:rsidR="00E96899" w:rsidRPr="00307126">
        <w:rPr>
          <w:rFonts w:ascii="Times New Roman" w:hAnsi="Times New Roman"/>
        </w:rPr>
        <w:t xml:space="preserve"> </w:t>
      </w:r>
      <w:r w:rsidR="00302013" w:rsidRPr="00307126">
        <w:rPr>
          <w:rFonts w:ascii="Times New Roman" w:hAnsi="Times New Roman"/>
        </w:rPr>
        <w:t xml:space="preserve">spolu s kópiou právoplatného rozhodnutia ÚVO, resp. Rady ÚVO aj písomné vyhotovenie odvolania. </w:t>
      </w:r>
      <w:r w:rsidR="00932614" w:rsidRPr="00307126">
        <w:rPr>
          <w:rFonts w:ascii="Times New Roman" w:hAnsi="Times New Roman"/>
        </w:rPr>
        <w:t xml:space="preserve">Ak </w:t>
      </w:r>
      <w:del w:id="154" w:author="Autor">
        <w:r w:rsidR="00932614" w:rsidRPr="00307126">
          <w:rPr>
            <w:rFonts w:ascii="Times New Roman" w:hAnsi="Times New Roman"/>
          </w:rPr>
          <w:delText>prijímateľ</w:delText>
        </w:r>
      </w:del>
      <w:ins w:id="155" w:author="Autor">
        <w:r w:rsidR="00E96899">
          <w:rPr>
            <w:rFonts w:ascii="Times New Roman" w:hAnsi="Times New Roman"/>
          </w:rPr>
          <w:t>P</w:t>
        </w:r>
        <w:r w:rsidR="00E96899" w:rsidRPr="00307126">
          <w:rPr>
            <w:rFonts w:ascii="Times New Roman" w:hAnsi="Times New Roman"/>
          </w:rPr>
          <w:t>rijímateľ</w:t>
        </w:r>
      </w:ins>
      <w:r w:rsidR="00E96899" w:rsidRPr="00307126">
        <w:rPr>
          <w:rFonts w:ascii="Times New Roman" w:hAnsi="Times New Roman"/>
        </w:rPr>
        <w:t xml:space="preserve"> </w:t>
      </w:r>
      <w:r w:rsidR="00932614" w:rsidRPr="00307126">
        <w:rPr>
          <w:rFonts w:ascii="Times New Roman" w:hAnsi="Times New Roman"/>
        </w:rPr>
        <w:t>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del w:id="156" w:author="Autor">
        <w:r w:rsidR="00302013" w:rsidRPr="00307126">
          <w:rPr>
            <w:rFonts w:ascii="Times New Roman" w:hAnsi="Times New Roman"/>
          </w:rPr>
          <w:delText>poskytovateľ</w:delText>
        </w:r>
      </w:del>
      <w:ins w:id="157" w:author="Autor">
        <w:r w:rsidR="00E96899">
          <w:rPr>
            <w:rFonts w:ascii="Times New Roman" w:hAnsi="Times New Roman"/>
          </w:rPr>
          <w:t>P</w:t>
        </w:r>
        <w:r w:rsidR="00E96899" w:rsidRPr="00307126">
          <w:rPr>
            <w:rFonts w:ascii="Times New Roman" w:hAnsi="Times New Roman"/>
          </w:rPr>
          <w:t>oskytovateľ</w:t>
        </w:r>
      </w:ins>
      <w:r w:rsidR="00E96899" w:rsidRPr="00307126">
        <w:rPr>
          <w:rFonts w:ascii="Times New Roman" w:hAnsi="Times New Roman"/>
        </w:rPr>
        <w:t xml:space="preserve"> </w:t>
      </w:r>
      <w:r w:rsidR="00932614" w:rsidRPr="00307126">
        <w:rPr>
          <w:rFonts w:ascii="Times New Roman" w:hAnsi="Times New Roman"/>
        </w:rPr>
        <w:t>vyhodnotiť ako podstatné porušenie zmluvy o NFP.</w:t>
      </w:r>
    </w:p>
    <w:p w14:paraId="41915791" w14:textId="71DF2ED9" w:rsidR="00E96899" w:rsidRPr="00A50F05" w:rsidRDefault="003C0F18" w:rsidP="00E96899">
      <w:pPr>
        <w:numPr>
          <w:ilvl w:val="1"/>
          <w:numId w:val="25"/>
        </w:numPr>
        <w:spacing w:before="120" w:after="0" w:line="264" w:lineRule="auto"/>
        <w:jc w:val="both"/>
        <w:rPr>
          <w:ins w:id="158" w:author="Auto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lastRenderedPageBreak/>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ins w:id="159" w:author="Auto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rijímateľa o dôvodoch nedodržania termínu, ako aj o novom predpokladanom termíne vydania návrhu správy/správy z kontroly.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prijímateľa za rovnakých podmienok.</w:t>
        </w:r>
      </w:ins>
    </w:p>
    <w:p w14:paraId="7BF34EFA" w14:textId="49BBB812" w:rsidR="003C0F18" w:rsidRPr="00307126" w:rsidRDefault="003C0F18" w:rsidP="002718A2">
      <w:pPr>
        <w:spacing w:before="120" w:after="0" w:line="264" w:lineRule="auto"/>
        <w:ind w:left="540"/>
        <w:jc w:val="both"/>
        <w:rPr>
          <w:rFonts w:ascii="Times New Roman" w:hAnsi="Times New Roman"/>
        </w:rPr>
        <w:pPrChange w:id="160" w:author="Autor">
          <w:pPr>
            <w:numPr>
              <w:ilvl w:val="1"/>
              <w:numId w:val="25"/>
            </w:numPr>
            <w:tabs>
              <w:tab w:val="num" w:pos="540"/>
            </w:tabs>
            <w:spacing w:before="120" w:after="0" w:line="264" w:lineRule="auto"/>
            <w:ind w:left="540" w:hanging="540"/>
            <w:jc w:val="both"/>
          </w:pPr>
        </w:pPrChange>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61"/>
      <w:r w:rsidRPr="00307126">
        <w:rPr>
          <w:rFonts w:ascii="Times New Roman" w:hAnsi="Times New Roman"/>
        </w:rPr>
        <w:t xml:space="preserve">iných nevyhnutných úkonov </w:t>
      </w:r>
      <w:commentRangeEnd w:id="161"/>
      <w:r w:rsidR="000E1967" w:rsidRPr="00307126">
        <w:rPr>
          <w:rStyle w:val="Odkaznakomentr"/>
          <w:rFonts w:ascii="Times New Roman" w:eastAsia="Times New Roman" w:hAnsi="Times New Roman"/>
          <w:sz w:val="22"/>
          <w:szCs w:val="22"/>
          <w:lang w:val="x-none" w:eastAsia="x-none"/>
        </w:rPr>
        <w:commentReference w:id="161"/>
      </w:r>
      <w:r w:rsidRPr="00307126">
        <w:rPr>
          <w:rFonts w:ascii="Times New Roman" w:hAnsi="Times New Roman"/>
        </w:rPr>
        <w:t xml:space="preserve">súvisiacich s výkonom kontroly z vlastného podnetu prerušiť výkon </w:t>
      </w:r>
      <w:r w:rsidR="00A13E18" w:rsidRPr="00307126">
        <w:rPr>
          <w:rFonts w:ascii="Times New Roman" w:hAnsi="Times New Roman"/>
        </w:rPr>
        <w:t xml:space="preserve"> </w:t>
      </w:r>
      <w:r w:rsidR="00E90C9E" w:rsidRPr="00307126">
        <w:rPr>
          <w:rFonts w:ascii="Times New Roman" w:hAnsi="Times New Roman"/>
        </w:rPr>
        <w:t xml:space="preserve">finančnej </w:t>
      </w:r>
      <w:r w:rsidRPr="00307126">
        <w:rPr>
          <w:rFonts w:ascii="Times New Roman" w:hAnsi="Times New Roman"/>
        </w:rPr>
        <w:t xml:space="preserve">kontroly podľa odseku </w:t>
      </w:r>
      <w:r w:rsidR="00C04BB7" w:rsidRPr="00307126">
        <w:rPr>
          <w:rFonts w:ascii="Times New Roman" w:hAnsi="Times New Roman"/>
        </w:rPr>
        <w:t>10 v spojení s odsekom 11</w:t>
      </w:r>
      <w:r w:rsidR="00205326" w:rsidRPr="00307126">
        <w:rPr>
          <w:rFonts w:ascii="Times New Roman" w:hAnsi="Times New Roman"/>
        </w:rPr>
        <w:t>, pričom od tohto momentu lehota na jej 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r w:rsidR="00BF38FB" w:rsidRPr="00307126">
        <w:rPr>
          <w:rFonts w:ascii="Times New Roman" w:hAnsi="Times New Roman"/>
        </w:rPr>
        <w:t xml:space="preserve">vo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(ex-ante finančná oprava),</w:t>
      </w:r>
    </w:p>
    <w:p w14:paraId="2D88B142" w14:textId="0AC3A2C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5770F6C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del w:id="162" w:author="Autor">
        <w:r w:rsidR="00E64387" w:rsidRPr="00307126">
          <w:rPr>
            <w:rFonts w:ascii="Times New Roman" w:hAnsi="Times New Roman"/>
          </w:rPr>
          <w:delText xml:space="preserve"> </w:delText>
        </w:r>
        <w:r w:rsidRPr="00307126">
          <w:rPr>
            <w:rFonts w:ascii="Times New Roman" w:hAnsi="Times New Roman"/>
          </w:rPr>
          <w:delText>a uvedené má rovnako vplyv aj na oprávnenosť Poskytovateľa určiť ex-ante finančnú opravu</w:delText>
        </w:r>
      </w:del>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 xml:space="preserve">ex-ante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34C722D" w14:textId="77777777"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240BE36B"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ex-ante finančná oprava.</w:t>
      </w:r>
    </w:p>
    <w:p w14:paraId="7C203D91" w14:textId="23B82482"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w:t>
      </w:r>
      <w:del w:id="163" w:author="Autor">
        <w:r w:rsidRPr="00307126">
          <w:rPr>
            <w:rFonts w:ascii="Times New Roman" w:hAnsi="Times New Roman"/>
          </w:rPr>
          <w:delText>a § 110</w:delText>
        </w:r>
      </w:del>
      <w:ins w:id="164" w:author="Autor">
        <w:r w:rsidRPr="00307126">
          <w:rPr>
            <w:rFonts w:ascii="Times New Roman" w:hAnsi="Times New Roman"/>
          </w:rPr>
          <w:t>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E96899">
          <w:rPr>
            <w:rFonts w:ascii="Times New Roman" w:hAnsi="Times New Roman"/>
          </w:rPr>
          <w:t>2</w:t>
        </w:r>
      </w:ins>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w:t>
      </w:r>
      <w:r w:rsidR="00B52DDD" w:rsidRPr="00307126">
        <w:rPr>
          <w:rFonts w:ascii="Times New Roman" w:hAnsi="Times New Roman"/>
        </w:rPr>
        <w:lastRenderedPageBreak/>
        <w:t xml:space="preserve">zadávania zákazky s využitím elektronického trhoviska bude predmetom finančnej kontroly zo strany Poskytovateľa. </w:t>
      </w:r>
    </w:p>
    <w:p w14:paraId="3211C729" w14:textId="6A5D5E80"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Prijímateľ berie na vedomie, že lehota určená, resp. dojednaná pre administratívnu finančnú kontrolu Žiadosti o platbu nezačne plynúť skôr ako bude Prijímateľ oboznámený o </w:t>
      </w:r>
      <w:del w:id="165" w:author="Autor">
        <w:r w:rsidRPr="00307126">
          <w:rPr>
            <w:rFonts w:ascii="Times New Roman" w:hAnsi="Times New Roman"/>
          </w:rPr>
          <w:delText>pozitívnom</w:delText>
        </w:r>
      </w:del>
      <w:ins w:id="166" w:author="Autor">
        <w:r w:rsidR="00E96899">
          <w:rPr>
            <w:rFonts w:ascii="Times New Roman" w:hAnsi="Times New Roman"/>
          </w:rPr>
          <w:t>kladnom</w:t>
        </w:r>
      </w:ins>
      <w:r w:rsidR="00E96899" w:rsidRPr="00307126">
        <w:rPr>
          <w:rFonts w:ascii="Times New Roman" w:hAnsi="Times New Roman"/>
        </w:rPr>
        <w:t xml:space="preserve"> </w:t>
      </w:r>
      <w:r w:rsidRPr="00307126">
        <w:rPr>
          <w:rFonts w:ascii="Times New Roman" w:hAnsi="Times New Roman"/>
        </w:rPr>
        <w:t>výsledku administratívnej finančnej kontroly VO, resp. po potvrdení určenia ex-ante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1AFF3516"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v príslušnej verzii</w:t>
      </w:r>
      <w:del w:id="167" w:author="Autor">
        <w:r w:rsidR="00311B94" w:rsidRPr="00307126">
          <w:rPr>
            <w:rFonts w:ascii="Times New Roman" w:hAnsi="Times New Roman"/>
          </w:rPr>
          <w:delText xml:space="preserve"> </w:delText>
        </w:r>
        <w:r w:rsidR="00904DAF" w:rsidRPr="00307126">
          <w:rPr>
            <w:rFonts w:ascii="Times New Roman" w:hAnsi="Times New Roman"/>
          </w:rPr>
          <w:delText xml:space="preserve">                </w:delText>
        </w:r>
      </w:del>
      <w:r w:rsidR="00311B94" w:rsidRPr="00307126">
        <w:rPr>
          <w:rFonts w:ascii="Times New Roman" w:hAnsi="Times New Roman"/>
        </w:rPr>
        <w:t xml:space="preserve">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lastRenderedPageBreak/>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4758D155" w:rsidR="00791BD0" w:rsidRPr="00307126" w:rsidRDefault="00791BD0" w:rsidP="006C26E2">
      <w:pPr>
        <w:pStyle w:val="Odsekzoznamu"/>
        <w:spacing w:before="120" w:line="264" w:lineRule="auto"/>
        <w:ind w:left="567" w:hanging="27"/>
        <w:jc w:val="both"/>
        <w:rPr>
          <w:sz w:val="22"/>
          <w:szCs w:val="22"/>
        </w:rPr>
      </w:pPr>
      <w:r w:rsidRPr="0030712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ex-ante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ex-ante finančnej </w:t>
      </w:r>
      <w:r w:rsidR="0059734B" w:rsidRPr="00307126">
        <w:rPr>
          <w:sz w:val="22"/>
          <w:szCs w:val="22"/>
        </w:rPr>
        <w:t>opravy</w:t>
      </w:r>
      <w:r w:rsidRPr="0030712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ins w:id="168" w:author="Autor"/>
          <w:rFonts w:ascii="Times New Roman" w:hAnsi="Times New Roman"/>
        </w:rPr>
      </w:pPr>
      <w:commentRangeStart w:id="169"/>
      <w:commentRangeStart w:id="170"/>
      <w:commentRangeStart w:id="171"/>
      <w:r w:rsidRPr="00957E85">
        <w:rPr>
          <w:rFonts w:ascii="Times New Roman" w:hAnsi="Times New Roman"/>
        </w:rPr>
        <w:t xml:space="preserve">V prípade </w:t>
      </w:r>
      <w:ins w:id="172" w:author="Auto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commentRangeEnd w:id="169"/>
        <w:r w:rsidR="00AC3F8B" w:rsidRPr="00C15C8E">
          <w:rPr>
            <w:rFonts w:ascii="Times New Roman" w:eastAsia="Times New Roman" w:hAnsi="Times New Roman"/>
            <w:lang w:eastAsia="sk-SK"/>
          </w:rPr>
          <w:t> platbu postupovať nasledovne:</w:t>
        </w:r>
        <w:commentRangeEnd w:id="170"/>
        <w:r w:rsidR="00E322C4" w:rsidRPr="00957E85">
          <w:rPr>
            <w:rStyle w:val="Odkaznakomentr"/>
            <w:rFonts w:ascii="Times New Roman" w:eastAsia="Times New Roman" w:hAnsi="Times New Roman"/>
            <w:sz w:val="22"/>
            <w:szCs w:val="22"/>
            <w:lang w:val="x-none" w:eastAsia="x-none"/>
          </w:rPr>
          <w:commentReference w:id="169"/>
        </w:r>
        <w:r w:rsidR="00AC0259" w:rsidRPr="00957E85">
          <w:rPr>
            <w:rStyle w:val="Odkaznakomentr"/>
            <w:rFonts w:ascii="Times New Roman" w:eastAsia="Times New Roman" w:hAnsi="Times New Roman"/>
            <w:sz w:val="22"/>
            <w:szCs w:val="22"/>
            <w:lang w:val="x-none" w:eastAsia="x-none"/>
          </w:rPr>
          <w:commentReference w:id="170"/>
        </w:r>
      </w:ins>
    </w:p>
    <w:p w14:paraId="6FAE7C0C" w14:textId="690A1C33" w:rsidR="00AC3F8B" w:rsidRPr="00957E85" w:rsidRDefault="00AC3F8B" w:rsidP="00AC3F8B">
      <w:pPr>
        <w:pStyle w:val="Odsekzoznamu"/>
        <w:numPr>
          <w:ilvl w:val="0"/>
          <w:numId w:val="57"/>
        </w:numPr>
        <w:spacing w:before="120" w:line="264" w:lineRule="auto"/>
        <w:jc w:val="both"/>
        <w:rPr>
          <w:ins w:id="173" w:author="Autor"/>
          <w:rFonts w:eastAsia="Calibri"/>
          <w:sz w:val="22"/>
          <w:szCs w:val="22"/>
        </w:rPr>
      </w:pPr>
      <w:ins w:id="174" w:author="Auto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ins>
    </w:p>
    <w:p w14:paraId="430C296F" w14:textId="27E64D8D" w:rsidR="00AC3F8B" w:rsidRPr="002718A2" w:rsidRDefault="00AC3F8B" w:rsidP="002718A2">
      <w:pPr>
        <w:pStyle w:val="Odsekzoznamu"/>
        <w:numPr>
          <w:ilvl w:val="0"/>
          <w:numId w:val="57"/>
        </w:numPr>
        <w:spacing w:before="120" w:line="264" w:lineRule="auto"/>
        <w:jc w:val="both"/>
        <w:rPr>
          <w:rFonts w:eastAsia="Calibri"/>
          <w:sz w:val="22"/>
          <w:rPrChange w:id="175" w:author="Autor">
            <w:rPr>
              <w:rFonts w:ascii="Times New Roman" w:hAnsi="Times New Roman"/>
            </w:rPr>
          </w:rPrChange>
        </w:rPr>
        <w:pPrChange w:id="176" w:author="Autor">
          <w:pPr>
            <w:numPr>
              <w:ilvl w:val="1"/>
              <w:numId w:val="25"/>
            </w:numPr>
            <w:tabs>
              <w:tab w:val="num" w:pos="540"/>
            </w:tabs>
            <w:spacing w:before="120" w:after="0" w:line="264" w:lineRule="auto"/>
            <w:ind w:left="540" w:hanging="540"/>
            <w:jc w:val="both"/>
          </w:pPr>
        </w:pPrChange>
      </w:pPr>
      <w:ins w:id="177" w:author="Auto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 xml:space="preserve">v prípade každého </w:t>
        </w:r>
      </w:ins>
      <w:r w:rsidR="00557AEC" w:rsidRPr="002718A2">
        <w:rPr>
          <w:sz w:val="22"/>
          <w:rPrChange w:id="178" w:author="Autor">
            <w:rPr>
              <w:rFonts w:ascii="Times New Roman" w:hAnsi="Times New Roman"/>
            </w:rPr>
          </w:rPrChange>
        </w:rPr>
        <w:t xml:space="preserve">uplatnenia ex ante </w:t>
      </w:r>
      <w:ins w:id="179" w:author="Autor">
        <w:r w:rsidR="00557AEC">
          <w:rPr>
            <w:iCs/>
            <w:sz w:val="22"/>
            <w:szCs w:val="22"/>
          </w:rPr>
          <w:t>finančnej opravy. Poskytovateľ</w:t>
        </w:r>
        <w:r w:rsidR="00557AEC" w:rsidRPr="00557AEC">
          <w:rPr>
            <w:iCs/>
            <w:sz w:val="22"/>
            <w:szCs w:val="22"/>
          </w:rPr>
          <w:t xml:space="preserve"> zohľadní uplatnené výšky ex ante </w:t>
        </w:r>
      </w:ins>
      <w:r w:rsidR="00557AEC" w:rsidRPr="002718A2">
        <w:rPr>
          <w:sz w:val="22"/>
          <w:rPrChange w:id="180" w:author="Autor">
            <w:rPr>
              <w:rFonts w:ascii="Times New Roman" w:hAnsi="Times New Roman"/>
            </w:rPr>
          </w:rPrChange>
        </w:rPr>
        <w:t xml:space="preserve">finančných opráv </w:t>
      </w:r>
      <w:del w:id="181" w:author="Autor">
        <w:r w:rsidR="00A30090" w:rsidRPr="00307126">
          <w:delText>za porušenie pravidiel a postupov VO je prijímateľ povinný deklarovať 100 % hodnoty výdavku, ktorá bude až</w:delText>
        </w:r>
      </w:del>
      <w:ins w:id="182" w:author="Autor">
        <w:r w:rsidR="00557AEC" w:rsidRPr="00557AEC">
          <w:rPr>
            <w:iCs/>
            <w:sz w:val="22"/>
            <w:szCs w:val="22"/>
          </w:rPr>
          <w:t>následne, ak sa vyskytne</w:t>
        </w:r>
        <w:r w:rsidR="00557AEC">
          <w:rPr>
            <w:iCs/>
            <w:sz w:val="22"/>
            <w:szCs w:val="22"/>
          </w:rPr>
          <w:t xml:space="preserve"> iný dôvod</w:t>
        </w:r>
      </w:ins>
      <w:r w:rsidR="00557AEC" w:rsidRPr="002718A2">
        <w:rPr>
          <w:sz w:val="22"/>
          <w:rPrChange w:id="183" w:author="Autor">
            <w:rPr>
              <w:rFonts w:ascii="Times New Roman" w:hAnsi="Times New Roman"/>
            </w:rPr>
          </w:rPrChange>
        </w:rPr>
        <w:t xml:space="preserve"> na </w:t>
      </w:r>
      <w:del w:id="184" w:author="Autor">
        <w:r w:rsidR="00A30090" w:rsidRPr="00307126">
          <w:delText>úrovni riadiaceho orgánu/sprostredkovateľského orgánu znížená o zodpovedajúcu</w:delText>
        </w:r>
      </w:del>
      <w:ins w:id="185" w:author="Autor">
        <w:r w:rsidR="00557AEC">
          <w:rPr>
            <w:iCs/>
            <w:sz w:val="22"/>
            <w:szCs w:val="22"/>
          </w:rPr>
          <w:t>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w:t>
        </w:r>
      </w:ins>
      <w:r w:rsidR="00557AEC" w:rsidRPr="002718A2">
        <w:rPr>
          <w:sz w:val="22"/>
          <w:rPrChange w:id="186" w:author="Autor">
            <w:rPr>
              <w:rFonts w:ascii="Times New Roman" w:hAnsi="Times New Roman"/>
            </w:rPr>
          </w:rPrChange>
        </w:rPr>
        <w:t xml:space="preserve"> výšku </w:t>
      </w:r>
      <w:del w:id="187" w:author="Autor">
        <w:r w:rsidR="00A30090" w:rsidRPr="00307126">
          <w:delText>finančnej opravy</w:delText>
        </w:r>
        <w:commentRangeEnd w:id="171"/>
        <w:r w:rsidR="00E322C4">
          <w:delText>.</w:delText>
        </w:r>
        <w:r w:rsidR="00E322C4">
          <w:rPr>
            <w:rStyle w:val="Odkaznakomentr"/>
            <w:lang w:val="x-none" w:eastAsia="x-none"/>
          </w:rPr>
          <w:commentReference w:id="171"/>
        </w:r>
      </w:del>
      <w:ins w:id="188" w:author="Autor">
        <w:r w:rsidR="00557AEC" w:rsidRPr="00557AEC">
          <w:rPr>
            <w:iCs/>
            <w:sz w:val="22"/>
            <w:szCs w:val="22"/>
          </w:rPr>
          <w:t>uplatnených ex ante finančných opráv alebo počet VO dotknutých ex ante finančnou opravou)</w:t>
        </w:r>
        <w:r w:rsidR="00557AEC">
          <w:rPr>
            <w:iCs/>
            <w:sz w:val="22"/>
            <w:szCs w:val="22"/>
          </w:rPr>
          <w:t>.</w:t>
        </w:r>
      </w:ins>
    </w:p>
    <w:p w14:paraId="17ECD244" w14:textId="35638FDB" w:rsidR="00791BD0" w:rsidRPr="00AC3F8B"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189"/>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189"/>
      <w:r w:rsidR="000A717C">
        <w:rPr>
          <w:rStyle w:val="Odkaznakomentr"/>
          <w:rFonts w:ascii="Times New Roman" w:eastAsia="Times New Roman" w:hAnsi="Times New Roman"/>
          <w:lang w:val="x-none" w:eastAsia="x-none"/>
        </w:rPr>
        <w:commentReference w:id="189"/>
      </w:r>
      <w:r w:rsidRPr="00AC3F8B">
        <w:rPr>
          <w:rFonts w:ascii="Times New Roman" w:hAnsi="Times New Roman"/>
        </w:rPr>
        <w:t xml:space="preserve">výšky finančnej opravy prislúchajúcej konkrétnemu porušeniu, podľa ktorého postupuje </w:t>
      </w:r>
      <w:r w:rsidRPr="00AC3F8B">
        <w:rPr>
          <w:rFonts w:ascii="Times New Roman" w:hAnsi="Times New Roman"/>
        </w:rPr>
        <w:lastRenderedPageBreak/>
        <w:t xml:space="preserve">Poskytovateľ pri určení finančnej opravy a ex-ante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15667459" w:rsidR="00C72A22" w:rsidRDefault="00C72A22" w:rsidP="00581F56">
      <w:pPr>
        <w:numPr>
          <w:ilvl w:val="1"/>
          <w:numId w:val="25"/>
        </w:numPr>
        <w:spacing w:before="120" w:line="264" w:lineRule="auto"/>
        <w:jc w:val="both"/>
        <w:rPr>
          <w:rFonts w:ascii="Times New Roman" w:hAnsi="Times New Roman"/>
          <w:lang w:eastAsia="x-none"/>
        </w:rPr>
      </w:pPr>
      <w:commentRangeStart w:id="190"/>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190"/>
      <w:r w:rsidRPr="00307126">
        <w:rPr>
          <w:rStyle w:val="Odkaznakomentr"/>
          <w:rFonts w:ascii="Times New Roman" w:eastAsia="Times New Roman" w:hAnsi="Times New Roman"/>
          <w:lang w:val="x-none" w:eastAsia="x-none"/>
        </w:rPr>
        <w:commentReference w:id="190"/>
      </w:r>
    </w:p>
    <w:p w14:paraId="5A881170" w14:textId="223ADBE6" w:rsidR="000A717C" w:rsidRDefault="000A717C" w:rsidP="000A717C">
      <w:pPr>
        <w:numPr>
          <w:ilvl w:val="1"/>
          <w:numId w:val="25"/>
        </w:numPr>
        <w:spacing w:before="120" w:line="264" w:lineRule="auto"/>
        <w:jc w:val="both"/>
        <w:rPr>
          <w:ins w:id="191" w:author="Autor"/>
          <w:rFonts w:ascii="Times New Roman" w:hAnsi="Times New Roman"/>
          <w:lang w:eastAsia="x-none"/>
        </w:rPr>
      </w:pPr>
      <w:ins w:id="192" w:author="Auto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ins>
    </w:p>
    <w:p w14:paraId="3111CC3B" w14:textId="4712D7B4" w:rsidR="000A717C" w:rsidRPr="001646B4" w:rsidRDefault="000A717C" w:rsidP="000A717C">
      <w:pPr>
        <w:numPr>
          <w:ilvl w:val="1"/>
          <w:numId w:val="25"/>
        </w:numPr>
        <w:spacing w:before="120" w:line="264" w:lineRule="auto"/>
        <w:jc w:val="both"/>
        <w:rPr>
          <w:ins w:id="193" w:author="Autor"/>
          <w:rFonts w:ascii="Times New Roman" w:hAnsi="Times New Roman"/>
          <w:lang w:eastAsia="x-none"/>
        </w:rPr>
      </w:pPr>
      <w:ins w:id="194" w:author="Autor">
        <w:r w:rsidRPr="001646B4">
          <w:rPr>
            <w:rFonts w:ascii="Times New Roman" w:hAnsi="Times New Roman"/>
            <w:lang w:eastAsia="x-none"/>
          </w:rPr>
          <w:t>Poskytovateľ môže odmietnuť výkon administratívnej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vykonanie administratívnej finančnej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administratívnej finančnej kontroly podľa prvej vety § 20 ods. 1 zákona o finančnej kontrole a audite.</w:t>
        </w:r>
      </w:ins>
    </w:p>
    <w:p w14:paraId="30D8BE54" w14:textId="77777777" w:rsidR="000A717C" w:rsidRPr="00307126" w:rsidRDefault="000A717C" w:rsidP="00AC0259">
      <w:pPr>
        <w:spacing w:before="120" w:line="264" w:lineRule="auto"/>
        <w:ind w:left="540"/>
        <w:jc w:val="both"/>
        <w:rPr>
          <w:ins w:id="195" w:author="Autor"/>
          <w:rFonts w:ascii="Times New Roman" w:hAnsi="Times New Roman"/>
          <w:lang w:eastAsia="x-none"/>
        </w:rPr>
      </w:pPr>
    </w:p>
    <w:p w14:paraId="251DB90F"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lang w:val="sk-SK"/>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val="sk-SK"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lastRenderedPageBreak/>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54C73F07" w:rsidR="0007666D" w:rsidRPr="00307126" w:rsidRDefault="00B7129C" w:rsidP="006C26E2">
      <w:pPr>
        <w:numPr>
          <w:ilvl w:val="1"/>
          <w:numId w:val="22"/>
        </w:numPr>
        <w:spacing w:line="264" w:lineRule="auto"/>
        <w:jc w:val="both"/>
        <w:rPr>
          <w:rFonts w:ascii="Times New Roman" w:hAnsi="Times New Roman"/>
        </w:rPr>
      </w:pPr>
      <w:commentRangeStart w:id="196"/>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w:t>
      </w:r>
      <w:del w:id="197" w:author="Autor">
        <w:r w:rsidRPr="00307126">
          <w:rPr>
            <w:rFonts w:ascii="Times New Roman" w:hAnsi="Times New Roman"/>
          </w:rPr>
          <w:delText xml:space="preserve">v termíne podľa tejto Zmluvy o poskytnutí NFP </w:delText>
        </w:r>
      </w:del>
      <w:r w:rsidRPr="00307126">
        <w:rPr>
          <w:rFonts w:ascii="Times New Roman" w:hAnsi="Times New Roman"/>
        </w:rPr>
        <w:t>predložiť Poskytovateľovi monitorovaciu správu Projektu (s príznakom ,,</w:t>
      </w:r>
      <w:del w:id="198" w:author="Autor">
        <w:r w:rsidRPr="00307126">
          <w:rPr>
            <w:rFonts w:ascii="Times New Roman" w:hAnsi="Times New Roman"/>
          </w:rPr>
          <w:delText xml:space="preserve"> </w:delText>
        </w:r>
      </w:del>
      <w:r w:rsidRPr="00307126">
        <w:rPr>
          <w:rFonts w:ascii="Times New Roman" w:hAnsi="Times New Roman"/>
        </w:rPr>
        <w:t xml:space="preserve">záverečná“). </w:t>
      </w:r>
      <w:ins w:id="199" w:author="Auto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196"/>
        <w:r w:rsidR="00EF4107">
          <w:rPr>
            <w:rStyle w:val="Odkaznakomentr"/>
            <w:rFonts w:ascii="Times New Roman" w:eastAsia="Times New Roman" w:hAnsi="Times New Roman"/>
            <w:lang w:val="x-none" w:eastAsia="x-none"/>
          </w:rPr>
          <w:commentReference w:id="196"/>
        </w:r>
      </w:ins>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del w:id="200" w:author="Autor">
        <w:r w:rsidR="006E7D37" w:rsidRPr="00307126">
          <w:rPr>
            <w:rFonts w:ascii="Times New Roman" w:hAnsi="Times New Roman"/>
          </w:rPr>
          <w:delText>.</w:delText>
        </w:r>
      </w:del>
      <w:ins w:id="201" w:author="Autor">
        <w:r w:rsidR="00FA6E6C">
          <w:rPr>
            <w:rFonts w:ascii="Times New Roman" w:hAnsi="Times New Roman"/>
          </w:rPr>
          <w:t xml:space="preserve"> alebo v inom termíne, ktorý vyplýva z Príručky pre Prijímateľa</w:t>
        </w:r>
        <w:r w:rsidR="006E7D37" w:rsidRPr="00307126">
          <w:rPr>
            <w:rFonts w:ascii="Times New Roman" w:hAnsi="Times New Roman"/>
          </w:rPr>
          <w:t>.</w:t>
        </w:r>
      </w:ins>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202"/>
      <w:commentRangeStart w:id="203"/>
      <w:r w:rsidRPr="00307126">
        <w:rPr>
          <w:rFonts w:ascii="Times New Roman" w:hAnsi="Times New Roman"/>
        </w:rPr>
        <w:t>Prijímateľ</w:t>
      </w:r>
      <w:commentRangeEnd w:id="202"/>
      <w:r w:rsidR="00BF3F38" w:rsidRPr="00307126">
        <w:rPr>
          <w:rStyle w:val="Odkaznakomentr"/>
          <w:rFonts w:ascii="Times New Roman" w:eastAsia="Times New Roman" w:hAnsi="Times New Roman"/>
          <w:sz w:val="22"/>
          <w:szCs w:val="22"/>
          <w:lang w:val="x-none" w:eastAsia="x-none"/>
        </w:rPr>
        <w:commentReference w:id="202"/>
      </w:r>
      <w:r w:rsidRPr="00307126">
        <w:rPr>
          <w:rFonts w:ascii="Times New Roman" w:hAnsi="Times New Roman"/>
        </w:rPr>
        <w:t xml:space="preserve"> </w:t>
      </w:r>
      <w:commentRangeEnd w:id="203"/>
      <w:r w:rsidR="00D73FAF" w:rsidRPr="00307126">
        <w:rPr>
          <w:rStyle w:val="Odkaznakomentr"/>
          <w:rFonts w:ascii="Times New Roman" w:eastAsia="Times New Roman" w:hAnsi="Times New Roman"/>
          <w:sz w:val="22"/>
          <w:szCs w:val="22"/>
          <w:lang w:val="x-none" w:eastAsia="x-none"/>
        </w:rPr>
        <w:commentReference w:id="203"/>
      </w:r>
      <w:r w:rsidRPr="00307126">
        <w:rPr>
          <w:rFonts w:ascii="Times New Roman" w:hAnsi="Times New Roman"/>
        </w:rPr>
        <w:t xml:space="preserve">sa zaväzuje predkladať Poskytovateľovi Následné monitorovacie správy Projektu počas </w:t>
      </w:r>
      <w:commentRangeStart w:id="204"/>
      <w:r w:rsidRPr="00307126">
        <w:rPr>
          <w:rFonts w:ascii="Times New Roman" w:hAnsi="Times New Roman"/>
        </w:rPr>
        <w:t xml:space="preserve">5 rokov </w:t>
      </w:r>
      <w:commentRangeEnd w:id="204"/>
      <w:r w:rsidRPr="00307126">
        <w:rPr>
          <w:rFonts w:ascii="Times New Roman" w:hAnsi="Times New Roman"/>
        </w:rPr>
        <w:commentReference w:id="204"/>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lastRenderedPageBreak/>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205"/>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205"/>
      <w:r w:rsidR="0050148F" w:rsidRPr="00307126">
        <w:rPr>
          <w:rStyle w:val="Odkaznakomentr"/>
          <w:rFonts w:ascii="Times New Roman" w:eastAsia="Times New Roman" w:hAnsi="Times New Roman"/>
          <w:sz w:val="22"/>
          <w:szCs w:val="22"/>
          <w:lang w:val="x-none" w:eastAsia="x-none"/>
        </w:rPr>
        <w:commentReference w:id="205"/>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206"/>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206"/>
      <w:r w:rsidR="003D3D57" w:rsidRPr="00307126">
        <w:rPr>
          <w:rStyle w:val="Odkaznakomentr"/>
          <w:rFonts w:ascii="Times New Roman" w:eastAsia="Times New Roman" w:hAnsi="Times New Roman"/>
          <w:sz w:val="22"/>
          <w:szCs w:val="22"/>
          <w:lang w:val="x-none" w:eastAsia="x-none"/>
        </w:rPr>
        <w:commentReference w:id="206"/>
      </w:r>
      <w:r w:rsidR="00161823" w:rsidRPr="00307126">
        <w:rPr>
          <w:rFonts w:ascii="Times New Roman" w:hAnsi="Times New Roman"/>
        </w:rPr>
        <w:t xml:space="preserve"> </w:t>
      </w:r>
      <w:commentRangeStart w:id="207"/>
      <w:r w:rsidR="00161823" w:rsidRPr="00307126">
        <w:rPr>
          <w:rFonts w:ascii="Times New Roman" w:hAnsi="Times New Roman"/>
        </w:rPr>
        <w:t xml:space="preserve">Prijímateľ je povinný informovať Poskytovateľa o zavedení ozdravného režimu a zavedení nútenej správy. </w:t>
      </w:r>
      <w:commentRangeEnd w:id="207"/>
      <w:r w:rsidR="00161823" w:rsidRPr="00307126">
        <w:rPr>
          <w:rStyle w:val="Odkaznakomentr"/>
          <w:rFonts w:ascii="Times New Roman" w:eastAsia="Times New Roman" w:hAnsi="Times New Roman"/>
          <w:sz w:val="22"/>
          <w:szCs w:val="22"/>
          <w:lang w:val="x-none" w:eastAsia="x-none"/>
        </w:rPr>
        <w:commentReference w:id="207"/>
      </w:r>
    </w:p>
    <w:p w14:paraId="36E985E4" w14:textId="055A29B3"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lastRenderedPageBreak/>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65F99C9A"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208"/>
      <w:commentRangeStart w:id="209"/>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208"/>
      <w:commentRangeEnd w:id="209"/>
      <w:r w:rsidRPr="00834F40">
        <w:rPr>
          <w:rStyle w:val="Odkaznakomentr"/>
          <w:rFonts w:ascii="Times New Roman" w:eastAsia="Times New Roman" w:hAnsi="Times New Roman"/>
          <w:sz w:val="22"/>
          <w:szCs w:val="22"/>
          <w:lang w:val="x-none" w:eastAsia="x-none"/>
        </w:rPr>
        <w:commentReference w:id="208"/>
      </w:r>
      <w:r w:rsidRPr="00307126">
        <w:rPr>
          <w:rStyle w:val="Odkaznakomentr"/>
          <w:rFonts w:ascii="Times New Roman" w:eastAsia="Times New Roman" w:hAnsi="Times New Roman"/>
          <w:sz w:val="22"/>
          <w:szCs w:val="22"/>
          <w:lang w:val="x-none" w:eastAsia="x-none"/>
        </w:rPr>
        <w:commentReference w:id="209"/>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50 000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50 000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210"/>
      <w:r w:rsidRPr="00307126">
        <w:rPr>
          <w:rFonts w:ascii="Times New Roman" w:hAnsi="Times New Roman"/>
        </w:rPr>
        <w:t>nie však neskôr ako v lehote určenej Poskytovateľom</w:t>
      </w:r>
      <w:commentRangeEnd w:id="210"/>
      <w:r w:rsidRPr="00307126">
        <w:rPr>
          <w:rStyle w:val="Odkaznakomentr"/>
          <w:rFonts w:ascii="Times New Roman" w:hAnsi="Times New Roman"/>
          <w:sz w:val="22"/>
          <w:szCs w:val="22"/>
          <w:lang w:val="x-none" w:eastAsia="x-none"/>
        </w:rPr>
        <w:commentReference w:id="210"/>
      </w:r>
      <w:r w:rsidR="00C53921" w:rsidRPr="00307126">
        <w:rPr>
          <w:rFonts w:ascii="Times New Roman" w:hAnsi="Times New Roman"/>
        </w:rPr>
        <w:t>.</w:t>
      </w:r>
    </w:p>
    <w:p w14:paraId="291BA69B"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lang w:val="sk-SK"/>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w:t>
      </w:r>
      <w:r w:rsidR="00776169" w:rsidRPr="00307126">
        <w:rPr>
          <w:rFonts w:ascii="Times New Roman" w:hAnsi="Times New Roman"/>
          <w:kern w:val="0"/>
          <w:sz w:val="22"/>
          <w:szCs w:val="22"/>
          <w:lang w:val="sk-SK"/>
        </w:rPr>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lastRenderedPageBreak/>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7AC9C9AE" w:rsidR="00D07F80" w:rsidRPr="00307126" w:rsidRDefault="00D07F80" w:rsidP="002718A2">
      <w:pPr>
        <w:numPr>
          <w:ilvl w:val="0"/>
          <w:numId w:val="24"/>
        </w:numPr>
        <w:spacing w:before="120" w:after="0" w:line="264" w:lineRule="auto"/>
        <w:jc w:val="both"/>
        <w:rPr>
          <w:rFonts w:ascii="Times New Roman" w:hAnsi="Times New Roman"/>
        </w:rPr>
        <w:pPrChange w:id="211" w:author="Autor">
          <w:pPr>
            <w:numPr>
              <w:numId w:val="24"/>
            </w:numPr>
            <w:tabs>
              <w:tab w:val="num" w:pos="426"/>
            </w:tabs>
            <w:spacing w:before="120" w:after="0" w:line="264" w:lineRule="auto"/>
            <w:ind w:left="360" w:hanging="360"/>
            <w:jc w:val="both"/>
          </w:pPr>
        </w:pPrChange>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del w:id="212" w:author="Autor">
        <w:r w:rsidR="009809B8" w:rsidRPr="00307126">
          <w:rPr>
            <w:rFonts w:ascii="Times New Roman" w:hAnsi="Times New Roman"/>
          </w:rPr>
          <w:delText>CKO</w:delText>
        </w:r>
      </w:del>
      <w:ins w:id="213" w:author="Autor">
        <w:r w:rsidR="00E17045">
          <w:rPr>
            <w:rFonts w:ascii="Times New Roman" w:hAnsi="Times New Roman"/>
          </w:rPr>
          <w:t>Úradu vlády</w:t>
        </w:r>
        <w:r w:rsidR="00FA28E4" w:rsidRPr="00FA28E4">
          <w:rPr>
            <w:rFonts w:ascii="Times New Roman" w:hAnsi="Times New Roman"/>
          </w:rPr>
          <w:t xml:space="preserve"> SR č. 16</w:t>
        </w:r>
      </w:ins>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w:t>
      </w:r>
      <w:r w:rsidR="000E6614" w:rsidRPr="00307126">
        <w:rPr>
          <w:rFonts w:ascii="Times New Roman" w:hAnsi="Times New Roman"/>
        </w:rPr>
        <w:lastRenderedPageBreak/>
        <w:t>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214"/>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214"/>
      <w:r w:rsidR="00022F7D" w:rsidRPr="00773D77">
        <w:rPr>
          <w:rStyle w:val="Odkaznakomentr"/>
          <w:rFonts w:ascii="Times New Roman" w:hAnsi="Times New Roman"/>
          <w:b w:val="0"/>
          <w:sz w:val="22"/>
        </w:rPr>
        <w:commentReference w:id="214"/>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w:t>
      </w:r>
      <w:r w:rsidR="009F7121" w:rsidRPr="00307126">
        <w:rPr>
          <w:rFonts w:ascii="Times New Roman" w:hAnsi="Times New Roman"/>
          <w:bCs/>
        </w:rPr>
        <w:lastRenderedPageBreak/>
        <w:t xml:space="preserve">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215"/>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215"/>
      <w:r w:rsidR="0055539C" w:rsidRPr="00307126">
        <w:rPr>
          <w:rStyle w:val="Odkaznakomentr"/>
          <w:rFonts w:ascii="Times New Roman" w:eastAsia="Times New Roman" w:hAnsi="Times New Roman"/>
          <w:sz w:val="22"/>
          <w:szCs w:val="22"/>
          <w:lang w:val="x-none" w:eastAsia="x-none"/>
        </w:rPr>
        <w:commentReference w:id="215"/>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216"/>
      <w:r w:rsidRPr="00307126">
        <w:rPr>
          <w:rFonts w:ascii="Times New Roman" w:hAnsi="Times New Roman"/>
          <w:bCs/>
        </w:rPr>
        <w:t>vytvorenie alebo zabezpečenie vytvorenia diela alebo iného práva duševného vlastníctva (vrátane priemyselného vlastníctva) pre Projekt</w:t>
      </w:r>
      <w:commentRangeEnd w:id="216"/>
      <w:r w:rsidR="00EE1A37" w:rsidRPr="00773D77">
        <w:rPr>
          <w:rStyle w:val="Odkaznakomentr"/>
          <w:rFonts w:ascii="Times New Roman" w:hAnsi="Times New Roman"/>
          <w:sz w:val="22"/>
          <w:lang w:val="x-none"/>
        </w:rPr>
        <w:commentReference w:id="216"/>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w:t>
      </w:r>
      <w:r w:rsidRPr="00307126">
        <w:rPr>
          <w:rFonts w:ascii="Times New Roman" w:hAnsi="Times New Roman"/>
          <w:bCs/>
        </w:rPr>
        <w:lastRenderedPageBreak/>
        <w:t xml:space="preserve">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w:t>
      </w:r>
      <w:r w:rsidR="00323829" w:rsidRPr="00307126">
        <w:rPr>
          <w:rFonts w:ascii="Times New Roman" w:eastAsia="Times New Roman" w:hAnsi="Times New Roman"/>
          <w:bCs/>
          <w:lang w:eastAsia="sk-SK"/>
        </w:rPr>
        <w:lastRenderedPageBreak/>
        <w:t xml:space="preserve">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217"/>
      <w:r w:rsidR="00867309" w:rsidRPr="00307126">
        <w:rPr>
          <w:rFonts w:ascii="Times New Roman" w:hAnsi="Times New Roman"/>
          <w:bCs/>
        </w:rPr>
        <w:t xml:space="preserve">príslušnej kapitole </w:t>
      </w:r>
      <w:commentRangeEnd w:id="217"/>
      <w:r w:rsidR="00867309" w:rsidRPr="00307126">
        <w:rPr>
          <w:rStyle w:val="Odkaznakomentr"/>
          <w:rFonts w:ascii="Times New Roman" w:eastAsia="Times New Roman" w:hAnsi="Times New Roman"/>
          <w:lang w:val="x-none" w:eastAsia="x-none"/>
        </w:rPr>
        <w:commentReference w:id="217"/>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w:t>
      </w:r>
      <w:bookmarkStart w:id="218" w:name="_GoBack"/>
      <w:r w:rsidR="005443BF" w:rsidRPr="00307126">
        <w:rPr>
          <w:rFonts w:ascii="Times New Roman" w:hAnsi="Times New Roman"/>
          <w:bCs/>
        </w:rPr>
        <w:t>skúman</w:t>
      </w:r>
      <w:bookmarkEnd w:id="218"/>
      <w:r w:rsidR="005443BF" w:rsidRPr="00307126">
        <w:rPr>
          <w:rFonts w:ascii="Times New Roman" w:hAnsi="Times New Roman"/>
          <w:bCs/>
        </w:rPr>
        <w:t xml:space="preserve">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5443BF" w:rsidRPr="00307126">
        <w:rPr>
          <w:rFonts w:ascii="Times New Roman" w:hAnsi="Times New Roman"/>
          <w:bCs/>
        </w:rPr>
        <w:lastRenderedPageBreak/>
        <w:t>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219"/>
      <w:r w:rsidR="00901F38" w:rsidRPr="00307126">
        <w:rPr>
          <w:rFonts w:ascii="Times New Roman" w:hAnsi="Times New Roman"/>
          <w:lang w:eastAsia="sk-SK"/>
        </w:rPr>
        <w:t>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w:t>
      </w:r>
      <w:commentRangeEnd w:id="219"/>
      <w:r w:rsidR="00A3129A">
        <w:rPr>
          <w:rStyle w:val="Odkaznakomentr"/>
          <w:rFonts w:ascii="Times New Roman" w:eastAsia="Times New Roman" w:hAnsi="Times New Roman"/>
          <w:lang w:val="x-none" w:eastAsia="x-none"/>
        </w:rPr>
        <w:commentReference w:id="219"/>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0149648"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lastRenderedPageBreak/>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220"/>
      <w:r w:rsidRPr="00307126">
        <w:rPr>
          <w:rFonts w:ascii="Times New Roman" w:hAnsi="Times New Roman"/>
        </w:rPr>
        <w:t>Hlásenie o realizáci</w:t>
      </w:r>
      <w:r w:rsidR="007A6C01" w:rsidRPr="00307126">
        <w:rPr>
          <w:rFonts w:ascii="Times New Roman" w:hAnsi="Times New Roman"/>
        </w:rPr>
        <w:t>i</w:t>
      </w:r>
      <w:r w:rsidRPr="00307126">
        <w:rPr>
          <w:rFonts w:ascii="Times New Roman" w:hAnsi="Times New Roman"/>
        </w:rPr>
        <w:t xml:space="preserve"> aktivít Projektu</w:t>
      </w:r>
      <w:commentRangeEnd w:id="220"/>
      <w:r w:rsidR="00332024" w:rsidRPr="00307126">
        <w:rPr>
          <w:rStyle w:val="Odkaznakomentr"/>
          <w:rFonts w:ascii="Times New Roman" w:eastAsia="Times New Roman" w:hAnsi="Times New Roman"/>
          <w:lang w:val="x-none" w:eastAsia="x-none"/>
        </w:rPr>
        <w:commentReference w:id="220"/>
      </w:r>
      <w:r w:rsidRPr="00307126">
        <w:rPr>
          <w:rFonts w:ascii="Times New Roman" w:hAnsi="Times New Roman"/>
        </w:rPr>
        <w:t xml:space="preserve">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64498132"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 xml:space="preserve">aktivít Projektu prostredníctvom zaslania </w:t>
      </w:r>
      <w:commentRangeStart w:id="221"/>
      <w:r w:rsidRPr="00307126">
        <w:t>Hlásenia o realizáci</w:t>
      </w:r>
      <w:r w:rsidR="007A6C01" w:rsidRPr="00307126">
        <w:t>i</w:t>
      </w:r>
      <w:r w:rsidRPr="00307126">
        <w:t xml:space="preserve"> </w:t>
      </w:r>
      <w:r w:rsidR="00FF2DC1" w:rsidRPr="00307126">
        <w:t xml:space="preserve">aktivít </w:t>
      </w:r>
      <w:r w:rsidRPr="00307126">
        <w:t>Projektu</w:t>
      </w:r>
      <w:r w:rsidR="007A6C01" w:rsidRPr="00307126">
        <w:t xml:space="preserve"> </w:t>
      </w:r>
      <w:commentRangeEnd w:id="221"/>
      <w:r w:rsidR="00332024" w:rsidRPr="00307126">
        <w:rPr>
          <w:rStyle w:val="Odkaznakomentr"/>
          <w:rFonts w:eastAsia="Times New Roman"/>
          <w:lang w:val="x-none" w:eastAsia="x-none"/>
        </w:rPr>
        <w:commentReference w:id="221"/>
      </w:r>
      <w:r w:rsidR="007A6C01" w:rsidRPr="00307126">
        <w:t>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6CCF1AE"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w:t>
      </w:r>
      <w:ins w:id="222" w:author="Autor">
        <w:r w:rsidRPr="00307126">
          <w:rPr>
            <w:rFonts w:ascii="Times New Roman" w:hAnsi="Times New Roman"/>
            <w:lang w:eastAsia="sk-SK"/>
          </w:rPr>
          <w:t xml:space="preserve"> </w:t>
        </w:r>
        <w:r w:rsidR="00FC73FB">
          <w:rPr>
            <w:rFonts w:ascii="Times New Roman" w:hAnsi="Times New Roman"/>
            <w:lang w:eastAsia="sk-SK"/>
          </w:rPr>
          <w:t>kalendárnych</w:t>
        </w:r>
      </w:ins>
      <w:r w:rsidR="00FC73FB">
        <w:rPr>
          <w:rFonts w:ascii="Times New Roman" w:hAnsi="Times New Roman"/>
          <w:lang w:eastAsia="sk-SK"/>
        </w:rPr>
        <w:t xml:space="preserve">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ins w:id="223" w:author="Autor">
        <w:r w:rsidR="00FC73FB">
          <w:rPr>
            <w:rFonts w:ascii="Times New Roman" w:hAnsi="Times New Roman"/>
            <w:bCs/>
            <w:lang w:eastAsia="sk-SK"/>
          </w:rPr>
          <w:t xml:space="preserve">kalendárnych </w:t>
        </w:r>
      </w:ins>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te počíta odo dňa splatnosti ŽoP</w:t>
      </w:r>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2A4B05C2"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del w:id="224" w:author="Autor">
        <w:r w:rsidR="006E51FC" w:rsidRPr="00307126">
          <w:rPr>
            <w:rFonts w:ascii="Times New Roman" w:hAnsi="Times New Roman"/>
            <w:bCs/>
          </w:rPr>
          <w:delText> </w:delText>
        </w:r>
      </w:del>
      <w:ins w:id="225" w:author="Autor">
        <w:r w:rsidR="00FC73FB">
          <w:rPr>
            <w:rFonts w:ascii="Times New Roman" w:hAnsi="Times New Roman"/>
            <w:bCs/>
          </w:rPr>
          <w:t>/alebo</w:t>
        </w:r>
        <w:r w:rsidR="00896B8F">
          <w:rPr>
            <w:rFonts w:ascii="Times New Roman" w:hAnsi="Times New Roman"/>
            <w:bCs/>
          </w:rPr>
          <w:t xml:space="preserve"> skutočností podľa odseku </w:t>
        </w:r>
      </w:ins>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ins w:id="226" w:author="Autor">
        <w:r w:rsidR="00896B8F">
          <w:rPr>
            <w:rFonts w:ascii="Times New Roman" w:hAnsi="Times New Roman"/>
            <w:bCs/>
          </w:rPr>
          <w:t xml:space="preserve"> alebo skutočností podľa odseku </w:t>
        </w:r>
        <w:r w:rsidR="00896B8F" w:rsidRPr="00307126">
          <w:rPr>
            <w:rFonts w:ascii="Times New Roman" w:hAnsi="Times New Roman"/>
            <w:bCs/>
          </w:rPr>
          <w:t>4</w:t>
        </w:r>
      </w:ins>
      <w:r w:rsidR="00074079" w:rsidRPr="00307126">
        <w:rPr>
          <w:rFonts w:ascii="Times New Roman" w:hAnsi="Times New Roman"/>
          <w:bCs/>
        </w:rPr>
        <w:t>, dátum vzniku OVZ</w:t>
      </w:r>
      <w:ins w:id="227" w:author="Autor">
        <w:r w:rsidR="00896B8F">
          <w:rPr>
            <w:rFonts w:ascii="Times New Roman" w:hAnsi="Times New Roman"/>
            <w:bCs/>
          </w:rPr>
          <w:t xml:space="preserve"> alebo skutočností podľa odseku </w:t>
        </w:r>
        <w:r w:rsidR="00896B8F" w:rsidRPr="00307126">
          <w:rPr>
            <w:rFonts w:ascii="Times New Roman" w:hAnsi="Times New Roman"/>
            <w:bCs/>
          </w:rPr>
          <w:t>4</w:t>
        </w:r>
      </w:ins>
      <w:r w:rsidR="00074079" w:rsidRPr="00307126">
        <w:rPr>
          <w:rFonts w:ascii="Times New Roman" w:hAnsi="Times New Roman"/>
          <w:bCs/>
        </w:rPr>
        <w:t>, k čomu priloží príslušnú dokumentáciu preukazujúcu vznik OVZ</w:t>
      </w:r>
      <w:ins w:id="228" w:author="Autor">
        <w:r w:rsidR="00896B8F">
          <w:rPr>
            <w:rFonts w:ascii="Times New Roman" w:hAnsi="Times New Roman"/>
            <w:bCs/>
          </w:rPr>
          <w:t xml:space="preserve"> alebo skutočností podľa odseku </w:t>
        </w:r>
        <w:r w:rsidR="00896B8F" w:rsidRPr="00307126">
          <w:rPr>
            <w:rFonts w:ascii="Times New Roman" w:hAnsi="Times New Roman"/>
            <w:bCs/>
          </w:rPr>
          <w:t>4</w:t>
        </w:r>
      </w:ins>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1B28AC89"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w:t>
      </w:r>
      <w:del w:id="229" w:author="Autor">
        <w:r w:rsidR="003F426E" w:rsidRPr="00307126">
          <w:rPr>
            <w:rFonts w:ascii="Times New Roman" w:hAnsi="Times New Roman"/>
            <w:bCs/>
            <w:lang w:eastAsia="sk-SK"/>
          </w:rPr>
          <w:delText xml:space="preserve"> VZP</w:delText>
        </w:r>
      </w:del>
      <w:r w:rsidRPr="00307126">
        <w:rPr>
          <w:rFonts w:ascii="Times New Roman" w:hAnsi="Times New Roman"/>
          <w:bCs/>
          <w:lang w:eastAsia="sk-SK"/>
        </w:rPr>
        <w:t>,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ins w:id="230" w:author="Autor">
        <w:r w:rsidR="00E17045">
          <w:rPr>
            <w:rFonts w:ascii="Times New Roman" w:hAnsi="Times New Roman"/>
            <w:bCs/>
            <w:lang w:eastAsia="sk-SK"/>
          </w:rPr>
          <w:t xml:space="preserve">kalendárny </w:t>
        </w:r>
      </w:ins>
      <w:r w:rsidRPr="00307126">
        <w:rPr>
          <w:rFonts w:ascii="Times New Roman" w:hAnsi="Times New Roman"/>
          <w:bCs/>
          <w:lang w:eastAsia="sk-SK"/>
        </w:rPr>
        <w:t>deň po uplynutí lehôt na preplatenie podanej ŽoP;</w:t>
      </w:r>
    </w:p>
    <w:p w14:paraId="211BA910" w14:textId="24DD08C4" w:rsidR="00984040" w:rsidRDefault="00B00D87" w:rsidP="00C87FFC">
      <w:pPr>
        <w:numPr>
          <w:ilvl w:val="2"/>
          <w:numId w:val="15"/>
        </w:numPr>
        <w:tabs>
          <w:tab w:val="clear" w:pos="2688"/>
          <w:tab w:val="num" w:pos="900"/>
        </w:tabs>
        <w:spacing w:before="120" w:after="0" w:line="264" w:lineRule="auto"/>
        <w:ind w:left="900"/>
        <w:jc w:val="both"/>
        <w:rPr>
          <w:ins w:id="231" w:author="Auto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ins w:id="232" w:author="Autor">
        <w:r w:rsidR="00735610">
          <w:rPr>
            <w:rFonts w:ascii="Times New Roman" w:hAnsi="Times New Roman"/>
            <w:bCs/>
            <w:lang w:eastAsia="sk-SK"/>
          </w:rPr>
          <w:t xml:space="preserve">tohto článku </w:t>
        </w:r>
      </w:ins>
      <w:r w:rsidR="00EA681A" w:rsidRPr="00307126">
        <w:rPr>
          <w:rFonts w:ascii="Times New Roman" w:hAnsi="Times New Roman"/>
          <w:bCs/>
          <w:lang w:eastAsia="sk-SK"/>
        </w:rPr>
        <w:t xml:space="preserve">v prípadoch nesúvisiacich so ŽoP </w:t>
      </w:r>
      <w:del w:id="233" w:author="Autor">
        <w:r w:rsidR="00EA681A" w:rsidRPr="00307126">
          <w:rPr>
            <w:rFonts w:ascii="Times New Roman" w:hAnsi="Times New Roman"/>
            <w:bCs/>
            <w:lang w:eastAsia="sk-SK"/>
          </w:rPr>
          <w:delText>alebo písm</w:delText>
        </w:r>
        <w:r w:rsidR="000D0602" w:rsidRPr="00307126">
          <w:rPr>
            <w:rFonts w:ascii="Times New Roman" w:hAnsi="Times New Roman"/>
            <w:bCs/>
            <w:lang w:eastAsia="sk-SK"/>
          </w:rPr>
          <w:delText>eno</w:delText>
        </w:r>
        <w:r w:rsidRPr="00307126">
          <w:rPr>
            <w:rFonts w:ascii="Times New Roman" w:hAnsi="Times New Roman"/>
            <w:bCs/>
            <w:lang w:eastAsia="sk-SK"/>
          </w:rPr>
          <w:delText xml:space="preserve"> b) </w:delText>
        </w:r>
      </w:del>
      <w:r w:rsidRPr="00307126">
        <w:rPr>
          <w:rFonts w:ascii="Times New Roman" w:hAnsi="Times New Roman"/>
          <w:bCs/>
          <w:lang w:eastAsia="sk-SK"/>
        </w:rPr>
        <w:t xml:space="preserve">došlo k uplynutiu lehôt stanovených </w:t>
      </w:r>
      <w:del w:id="234" w:author="Autor">
        <w:r w:rsidRPr="00307126">
          <w:rPr>
            <w:rFonts w:ascii="Times New Roman" w:hAnsi="Times New Roman"/>
            <w:bCs/>
            <w:lang w:eastAsia="sk-SK"/>
          </w:rPr>
          <w:delText xml:space="preserve">touto </w:delText>
        </w:r>
      </w:del>
      <w:r w:rsidRPr="00307126">
        <w:rPr>
          <w:rFonts w:ascii="Times New Roman" w:hAnsi="Times New Roman"/>
          <w:bCs/>
          <w:lang w:eastAsia="sk-SK"/>
        </w:rPr>
        <w:t>Zmluvou</w:t>
      </w:r>
      <w:ins w:id="235" w:author="Autor">
        <w:r w:rsidRPr="00307126">
          <w:rPr>
            <w:rFonts w:ascii="Times New Roman" w:hAnsi="Times New Roman"/>
            <w:bCs/>
            <w:lang w:eastAsia="sk-SK"/>
          </w:rPr>
          <w:t xml:space="preserve"> </w:t>
        </w:r>
        <w:r w:rsidR="00E17045">
          <w:rPr>
            <w:rFonts w:ascii="Times New Roman" w:hAnsi="Times New Roman"/>
            <w:bCs/>
            <w:lang w:eastAsia="sk-SK"/>
          </w:rPr>
          <w:t>o poskytnutí NFP</w:t>
        </w:r>
      </w:ins>
      <w:r w:rsidR="00E17045">
        <w:rPr>
          <w:rFonts w:ascii="Times New Roman" w:hAnsi="Times New Roman"/>
          <w:bCs/>
          <w:lang w:eastAsia="sk-SK"/>
        </w:rPr>
        <w:t xml:space="preserve">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ins w:id="236" w:author="Autor">
        <w:r w:rsidR="00E17045">
          <w:rPr>
            <w:rFonts w:ascii="Times New Roman" w:hAnsi="Times New Roman"/>
            <w:bCs/>
            <w:lang w:eastAsia="sk-SK"/>
          </w:rPr>
          <w:t xml:space="preserve">kalendárny </w:t>
        </w:r>
      </w:ins>
      <w:r w:rsidRPr="00307126">
        <w:rPr>
          <w:rFonts w:ascii="Times New Roman" w:hAnsi="Times New Roman"/>
          <w:bCs/>
          <w:lang w:eastAsia="sk-SK"/>
        </w:rPr>
        <w:t>deň po uplynutí týchto lehôt</w:t>
      </w:r>
      <w:del w:id="237" w:author="Autor">
        <w:r w:rsidRPr="00307126">
          <w:rPr>
            <w:rFonts w:ascii="Times New Roman" w:hAnsi="Times New Roman"/>
            <w:bCs/>
            <w:lang w:eastAsia="sk-SK"/>
          </w:rPr>
          <w:delText>.</w:delText>
        </w:r>
      </w:del>
      <w:ins w:id="238" w:author="Autor">
        <w:r w:rsidR="00984040">
          <w:rPr>
            <w:rFonts w:ascii="Times New Roman" w:hAnsi="Times New Roman"/>
            <w:bCs/>
            <w:lang w:eastAsia="sk-SK"/>
          </w:rPr>
          <w:t>;</w:t>
        </w:r>
      </w:ins>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ins w:id="239" w:author="Auto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ins>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 xml:space="preserve">Projektu ako </w:t>
      </w:r>
      <w:r w:rsidRPr="00307126">
        <w:rPr>
          <w:rFonts w:ascii="Times New Roman" w:hAnsi="Times New Roman"/>
          <w:bCs/>
        </w:rPr>
        <w:lastRenderedPageBreak/>
        <w:t>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05099">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240"/>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commentRangeEnd w:id="240"/>
      <w:r w:rsidR="00A3129A">
        <w:rPr>
          <w:rStyle w:val="Odkaznakomentr"/>
          <w:rFonts w:ascii="Times New Roman" w:eastAsia="Times New Roman" w:hAnsi="Times New Roman"/>
          <w:lang w:val="x-none" w:eastAsia="x-none"/>
        </w:rPr>
        <w:commentReference w:id="240"/>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porušenie záväzkov týkajúcich sa vecnej</w:t>
      </w:r>
      <w:ins w:id="241" w:author="Autor">
        <w:r w:rsidRPr="00307126">
          <w:rPr>
            <w:rFonts w:ascii="Times New Roman" w:hAnsi="Times New Roman"/>
            <w:bCs/>
          </w:rPr>
          <w:t xml:space="preserve"> </w:t>
        </w:r>
        <w:r w:rsidR="009D5143">
          <w:rPr>
            <w:rFonts w:ascii="Times New Roman" w:hAnsi="Times New Roman"/>
            <w:bCs/>
          </w:rPr>
          <w:t xml:space="preserve"> a/alebo časovej</w:t>
        </w:r>
      </w:ins>
      <w:r w:rsidR="009D5143">
        <w:rPr>
          <w:rFonts w:ascii="Times New Roman" w:hAnsi="Times New Roman"/>
          <w:bCs/>
        </w:rPr>
        <w:t xml:space="preserve">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 xml:space="preserve">zastavenie alebo prerušenie Realizácie aktivít Projektu z dôvodov </w:t>
      </w:r>
      <w:r w:rsidRPr="00307126">
        <w:rPr>
          <w:rFonts w:ascii="Times New Roman" w:hAnsi="Times New Roman"/>
          <w:bCs/>
        </w:rPr>
        <w:lastRenderedPageBreak/>
        <w:t>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242"/>
      <w:r w:rsidRPr="00307126">
        <w:rPr>
          <w:rFonts w:ascii="Times New Roman" w:hAnsi="Times New Roman"/>
          <w:bCs/>
        </w:rPr>
        <w:t xml:space="preserve">od nadobudnutia účinnosti Zmluvy o poskytnutí NFP </w:t>
      </w:r>
      <w:commentRangeEnd w:id="242"/>
      <w:r w:rsidR="00117A61" w:rsidRPr="00773D77">
        <w:rPr>
          <w:rStyle w:val="Odkaznakomentr"/>
          <w:rFonts w:ascii="Times New Roman" w:hAnsi="Times New Roman"/>
          <w:sz w:val="22"/>
          <w:lang w:val="x-none"/>
        </w:rPr>
        <w:commentReference w:id="242"/>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243"/>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243"/>
      <w:r w:rsidR="003D3D57" w:rsidRPr="00773D77">
        <w:rPr>
          <w:rStyle w:val="Odkaznakomentr"/>
          <w:rFonts w:ascii="Times New Roman" w:hAnsi="Times New Roman"/>
          <w:sz w:val="22"/>
          <w:lang w:val="x-none"/>
        </w:rPr>
        <w:commentReference w:id="243"/>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EA6192D"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w:t>
      </w:r>
      <w:del w:id="244" w:author="Autor">
        <w:r w:rsidR="00A52658" w:rsidRPr="00307126">
          <w:rPr>
            <w:rFonts w:ascii="Times New Roman" w:hAnsi="Times New Roman"/>
            <w:bCs/>
          </w:rPr>
          <w:delText>písm</w:delText>
        </w:r>
        <w:r w:rsidR="001D3560" w:rsidRPr="00307126">
          <w:rPr>
            <w:rFonts w:ascii="Times New Roman" w:hAnsi="Times New Roman"/>
            <w:bCs/>
          </w:rPr>
          <w:delText>ek</w:delText>
        </w:r>
      </w:del>
      <w:ins w:id="245" w:author="Autor">
        <w:r w:rsidR="00A52658" w:rsidRPr="00307126">
          <w:rPr>
            <w:rFonts w:ascii="Times New Roman" w:hAnsi="Times New Roman"/>
            <w:bCs/>
          </w:rPr>
          <w:t>písm</w:t>
        </w:r>
        <w:r w:rsidR="001D3560" w:rsidRPr="00307126">
          <w:rPr>
            <w:rFonts w:ascii="Times New Roman" w:hAnsi="Times New Roman"/>
            <w:bCs/>
          </w:rPr>
          <w:t>e</w:t>
        </w:r>
        <w:r w:rsidR="0065482C">
          <w:rPr>
            <w:rFonts w:ascii="Times New Roman" w:hAnsi="Times New Roman"/>
            <w:bCs/>
          </w:rPr>
          <w:t>no</w:t>
        </w:r>
      </w:ins>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5520A23F"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del w:id="246" w:author="Autor">
        <w:r w:rsidR="007408B9" w:rsidRPr="00307126">
          <w:rPr>
            <w:sz w:val="22"/>
            <w:szCs w:val="22"/>
          </w:rPr>
          <w:delText xml:space="preserve"> verejnej správy</w:delText>
        </w:r>
      </w:del>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247"/>
      <w:r w:rsidRPr="00307126">
        <w:rPr>
          <w:sz w:val="22"/>
          <w:szCs w:val="22"/>
        </w:rPr>
        <w:t xml:space="preserve">ak to určí Poskytovateľ, vrátiť NFP alebo jeho časť v prípade, ak Prijímateľ nedosiahol hodnotu Merateľného ukazovateľa Projektu uvedenej v Schválenej </w:t>
      </w:r>
      <w:r w:rsidRPr="00307126">
        <w:rPr>
          <w:sz w:val="22"/>
          <w:szCs w:val="22"/>
        </w:rPr>
        <w:lastRenderedPageBreak/>
        <w:t xml:space="preserve">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247"/>
      <w:r w:rsidRPr="00307126">
        <w:rPr>
          <w:rStyle w:val="Odkaznakomentr"/>
          <w:sz w:val="22"/>
          <w:szCs w:val="22"/>
        </w:rPr>
        <w:commentReference w:id="247"/>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6100695A"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6637AA4"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w:t>
      </w:r>
      <w:r w:rsidRPr="00307126">
        <w:rPr>
          <w:rFonts w:ascii="Times New Roman" w:hAnsi="Times New Roman"/>
        </w:rPr>
        <w:lastRenderedPageBreak/>
        <w:t>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5FFD2EFD"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del w:id="248" w:author="Autor">
        <w:r w:rsidRPr="00307126">
          <w:rPr>
            <w:rFonts w:ascii="Times New Roman" w:hAnsi="Times New Roman"/>
            <w:lang w:eastAsia="sk-SK"/>
          </w:rPr>
          <w:delText>Občiansky súdny</w:delText>
        </w:r>
      </w:del>
      <w:ins w:id="249" w:author="Autor">
        <w:r w:rsidR="00B05042">
          <w:rPr>
            <w:rFonts w:ascii="Times New Roman" w:hAnsi="Times New Roman"/>
            <w:lang w:eastAsia="sk-SK"/>
          </w:rPr>
          <w:t>Civilný sporový</w:t>
        </w:r>
      </w:ins>
      <w:r w:rsidR="00B05042">
        <w:rPr>
          <w:rFonts w:ascii="Times New Roman" w:hAnsi="Times New Roman"/>
          <w:lang w:eastAsia="sk-SK"/>
        </w:rPr>
        <w:t xml:space="preserve">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w:t>
      </w:r>
      <w:r w:rsidRPr="00307126">
        <w:rPr>
          <w:rFonts w:ascii="Times New Roman" w:hAnsi="Times New Roman"/>
        </w:rPr>
        <w:lastRenderedPageBreak/>
        <w:t xml:space="preserve">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250"/>
      <w:commentRangeStart w:id="251"/>
      <w:r w:rsidRPr="00307126">
        <w:rPr>
          <w:rFonts w:ascii="Times New Roman" w:hAnsi="Times New Roman"/>
          <w:lang w:eastAsia="sk-SK"/>
        </w:rPr>
        <w:t>Pohľadávku</w:t>
      </w:r>
      <w:commentRangeEnd w:id="250"/>
      <w:commentRangeEnd w:id="251"/>
      <w:r w:rsidR="001A6D0E" w:rsidRPr="00BC233D">
        <w:rPr>
          <w:rStyle w:val="Odkaznakomentr"/>
          <w:rFonts w:ascii="Times New Roman" w:eastAsia="Times New Roman" w:hAnsi="Times New Roman"/>
          <w:sz w:val="22"/>
          <w:szCs w:val="22"/>
          <w:lang w:val="x-none" w:eastAsia="x-none"/>
        </w:rPr>
        <w:commentReference w:id="250"/>
      </w:r>
      <w:r w:rsidR="001A6D0E" w:rsidRPr="00307126">
        <w:rPr>
          <w:rStyle w:val="Odkaznakomentr"/>
          <w:rFonts w:ascii="Times New Roman" w:eastAsia="Times New Roman" w:hAnsi="Times New Roman"/>
          <w:sz w:val="22"/>
          <w:szCs w:val="22"/>
          <w:lang w:val="x-none" w:eastAsia="x-none"/>
        </w:rPr>
        <w:commentReference w:id="251"/>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lastRenderedPageBreak/>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ins w:id="252" w:author="Autor"/>
          <w:rFonts w:ascii="Times New Roman" w:hAnsi="Times New Roman"/>
          <w:lang w:eastAsia="sk-SK"/>
        </w:rPr>
      </w:pPr>
      <w:commentRangeStart w:id="253"/>
      <w:ins w:id="254" w:author="Autor">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253"/>
        <w:r w:rsidR="000A07B0">
          <w:rPr>
            <w:rStyle w:val="Odkaznakomentr"/>
            <w:rFonts w:ascii="Times New Roman" w:eastAsia="Times New Roman" w:hAnsi="Times New Roman"/>
            <w:lang w:val="x-none" w:eastAsia="x-none"/>
          </w:rPr>
          <w:commentReference w:id="253"/>
        </w:r>
      </w:ins>
    </w:p>
    <w:p w14:paraId="30B9B9E8" w14:textId="77777777" w:rsidR="00621F4B" w:rsidRDefault="00621F4B" w:rsidP="00E05099">
      <w:pPr>
        <w:pStyle w:val="Normlnywebov"/>
        <w:spacing w:before="120" w:beforeAutospacing="0" w:after="0" w:afterAutospacing="0" w:line="264" w:lineRule="auto"/>
        <w:ind w:left="1440" w:hanging="1440"/>
        <w:jc w:val="both"/>
        <w:rPr>
          <w:ins w:id="255" w:author="Autor"/>
          <w:b/>
          <w:bCs/>
          <w:sz w:val="22"/>
          <w:szCs w:val="22"/>
        </w:rPr>
      </w:pPr>
    </w:p>
    <w:p w14:paraId="2CF59590" w14:textId="77777777" w:rsidR="00107570" w:rsidRPr="00307126" w:rsidRDefault="00107570" w:rsidP="00E05099">
      <w:pPr>
        <w:pStyle w:val="Normlnywebov"/>
        <w:spacing w:before="120" w:beforeAutospacing="0" w:after="0" w:afterAutospacing="0" w:line="264" w:lineRule="auto"/>
        <w:ind w:left="1440" w:hanging="1440"/>
        <w:jc w:val="both"/>
        <w:rPr>
          <w:sz w:val="22"/>
          <w:szCs w:val="22"/>
        </w:rPr>
      </w:pPr>
      <w:r w:rsidRPr="00307126">
        <w:rPr>
          <w:b/>
          <w:bCs/>
          <w:sz w:val="22"/>
          <w:szCs w:val="22"/>
        </w:rPr>
        <w:t xml:space="preserve">Článok 12 </w:t>
      </w:r>
      <w:r w:rsidRPr="00307126">
        <w:rPr>
          <w:b/>
          <w:bCs/>
          <w:sz w:val="22"/>
          <w:szCs w:val="22"/>
        </w:rPr>
        <w:tab/>
        <w:t>KONTROLA/ AUDIT</w:t>
      </w:r>
      <w:r w:rsidRPr="00307126">
        <w:rPr>
          <w:sz w:val="22"/>
          <w:szCs w:val="22"/>
        </w:rPr>
        <w:t xml:space="preserve"> </w:t>
      </w:r>
    </w:p>
    <w:p w14:paraId="64778449"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24285FF0"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w:t>
      </w:r>
      <w:del w:id="256" w:author="Autor">
        <w:r w:rsidRPr="00307126">
          <w:rPr>
            <w:sz w:val="22"/>
            <w:szCs w:val="22"/>
          </w:rPr>
          <w:delText>, Certifikačný orgán</w:delText>
        </w:r>
      </w:del>
      <w:r w:rsidRPr="00307126">
        <w:rPr>
          <w:sz w:val="22"/>
          <w:szCs w:val="22"/>
        </w:rPr>
        <w:t xml:space="preserve"> a </w:t>
      </w:r>
      <w:del w:id="257" w:author="Autor">
        <w:r w:rsidRPr="00307126">
          <w:rPr>
            <w:sz w:val="22"/>
            <w:szCs w:val="22"/>
          </w:rPr>
          <w:delText>nimi</w:delText>
        </w:r>
      </w:del>
      <w:ins w:id="258" w:author="Autor">
        <w:r w:rsidRPr="00307126">
          <w:rPr>
            <w:sz w:val="22"/>
            <w:szCs w:val="22"/>
          </w:rPr>
          <w:t>n</w:t>
        </w:r>
        <w:r w:rsidR="008A1AA4">
          <w:rPr>
            <w:sz w:val="22"/>
            <w:szCs w:val="22"/>
          </w:rPr>
          <w:t>ím</w:t>
        </w:r>
      </w:ins>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1C65B84C" w:rsidR="00CA2CDF" w:rsidRPr="00307126" w:rsidRDefault="006F27EE" w:rsidP="006659AC">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pripomienky </w:t>
      </w:r>
      <w:r w:rsidR="006659AC" w:rsidRPr="00307126">
        <w:rPr>
          <w:sz w:val="22"/>
          <w:szCs w:val="22"/>
        </w:rPr>
        <w:t>námietky</w:t>
      </w:r>
      <w:r w:rsidR="005C4A9E" w:rsidRPr="00307126">
        <w:rPr>
          <w:sz w:val="22"/>
          <w:szCs w:val="22"/>
        </w:rPr>
        <w:t xml:space="preserve"> 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1CEC91C9"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3CC41E79" w14:textId="77777777" w:rsidR="00107570" w:rsidRPr="00307126"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commentRangeStart w:id="259"/>
      <w:r w:rsidRPr="00307126">
        <w:rPr>
          <w:sz w:val="22"/>
          <w:szCs w:val="22"/>
        </w:rPr>
        <w:t>Prijímateľ sa zaväzuje informovať Poskytovateľa o začatí akejkoľvek kontroly osobami podľa odseku 1. tohto článku</w:t>
      </w:r>
      <w:r w:rsidR="005C0175" w:rsidRPr="00307126">
        <w:rPr>
          <w:sz w:val="22"/>
          <w:szCs w:val="22"/>
        </w:rPr>
        <w:t xml:space="preserve"> odlišnými od Posky</w:t>
      </w:r>
      <w:r w:rsidR="00F47149" w:rsidRPr="00307126">
        <w:rPr>
          <w:sz w:val="22"/>
          <w:szCs w:val="22"/>
        </w:rPr>
        <w:t>t</w:t>
      </w:r>
      <w:r w:rsidR="005C0175" w:rsidRPr="00307126">
        <w:rPr>
          <w:sz w:val="22"/>
          <w:szCs w:val="22"/>
        </w:rPr>
        <w:t>ovateľa</w:t>
      </w:r>
      <w:r w:rsidRPr="00307126">
        <w:rPr>
          <w:sz w:val="22"/>
          <w:szCs w:val="22"/>
        </w:rPr>
        <w:t xml:space="preserve"> a súčasne mu priebežne oznamovať priebeh kontroly tým, že mu zasiela na vedomie jednotlivé písomnosti </w:t>
      </w:r>
      <w:r w:rsidRPr="00307126">
        <w:rPr>
          <w:sz w:val="22"/>
          <w:szCs w:val="22"/>
        </w:rPr>
        <w:lastRenderedPageBreak/>
        <w:t xml:space="preserve">z vykonávanej kontroly, vrátane návrhov zistení a zistení osôb podľa odseku 1. tohto článku a svojich vyjadrení k nim. Plnením informačnej povinnosti Prijímateľom podľa predchádzajúcej vety nenadobúda Poskytovateľ žiadne povinnosti. </w:t>
      </w:r>
      <w:commentRangeEnd w:id="259"/>
      <w:r w:rsidRPr="00307126">
        <w:rPr>
          <w:rStyle w:val="Odkaznakomentr"/>
          <w:sz w:val="22"/>
          <w:szCs w:val="22"/>
          <w:lang w:val="x-none" w:eastAsia="x-none"/>
        </w:rPr>
        <w:commentReference w:id="259"/>
      </w:r>
      <w:r w:rsidR="00107570"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00107570"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00107570" w:rsidRPr="00307126" w:rsidDel="00D31307">
        <w:rPr>
          <w:sz w:val="22"/>
          <w:szCs w:val="22"/>
        </w:rPr>
        <w:t xml:space="preserve"> </w:t>
      </w:r>
      <w:r w:rsidR="00107570"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00107570"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4AD1D7AE" w14:textId="055BF84E" w:rsidR="00107570"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3E948443" w14:textId="77777777" w:rsidR="0028393F" w:rsidRPr="00307126" w:rsidRDefault="0028393F" w:rsidP="0028393F">
      <w:pPr>
        <w:numPr>
          <w:ilvl w:val="0"/>
          <w:numId w:val="45"/>
        </w:numPr>
        <w:spacing w:line="264" w:lineRule="auto"/>
        <w:jc w:val="both"/>
        <w:rPr>
          <w:ins w:id="260" w:author="Autor"/>
          <w:rFonts w:ascii="Times New Roman" w:hAnsi="Times New Roman"/>
        </w:rPr>
      </w:pPr>
      <w:ins w:id="261" w:author="Auto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ins>
    </w:p>
    <w:p w14:paraId="1E80644C" w14:textId="77777777" w:rsidR="0028393F" w:rsidRPr="00307126" w:rsidRDefault="0028393F" w:rsidP="0028393F">
      <w:pPr>
        <w:pStyle w:val="Normlnywebov"/>
        <w:spacing w:before="120" w:beforeAutospacing="0" w:after="240" w:afterAutospacing="0" w:line="264" w:lineRule="auto"/>
        <w:ind w:left="426"/>
        <w:jc w:val="both"/>
        <w:rPr>
          <w:ins w:id="262" w:author="Autor"/>
          <w:sz w:val="22"/>
          <w:szCs w:val="22"/>
        </w:rPr>
      </w:pPr>
    </w:p>
    <w:p w14:paraId="6F4C123D" w14:textId="77777777" w:rsidR="00107570" w:rsidRPr="00307126" w:rsidRDefault="00107570" w:rsidP="00577ECD">
      <w:pPr>
        <w:spacing w:before="120" w:line="264" w:lineRule="auto"/>
        <w:ind w:left="1440" w:hanging="1440"/>
        <w:jc w:val="both"/>
        <w:rPr>
          <w:rFonts w:ascii="Times New Roman" w:hAnsi="Times New Roman"/>
        </w:rPr>
      </w:pPr>
      <w:r w:rsidRPr="00307126">
        <w:rPr>
          <w:rFonts w:ascii="Times New Roman" w:hAnsi="Times New Roman"/>
          <w:b/>
        </w:rPr>
        <w:t>Článok 13</w:t>
      </w:r>
      <w:r w:rsidRPr="00307126">
        <w:rPr>
          <w:rFonts w:ascii="Times New Roman" w:hAnsi="Times New Roman"/>
          <w:b/>
        </w:rPr>
        <w:tab/>
      </w:r>
      <w:r w:rsidR="00AC4F7B" w:rsidRPr="00307126">
        <w:rPr>
          <w:rFonts w:ascii="Times New Roman" w:hAnsi="Times New Roman"/>
          <w:b/>
        </w:rPr>
        <w:t>ZABEZPEČ</w:t>
      </w:r>
      <w:r w:rsidR="00DF4ABE" w:rsidRPr="00307126">
        <w:rPr>
          <w:rFonts w:ascii="Times New Roman" w:hAnsi="Times New Roman"/>
          <w:b/>
        </w:rPr>
        <w:t>ENIE POHĽADÁVKY</w:t>
      </w:r>
      <w:r w:rsidR="00577ECD" w:rsidRPr="00307126">
        <w:rPr>
          <w:rFonts w:ascii="Times New Roman" w:hAnsi="Times New Roman"/>
          <w:b/>
        </w:rPr>
        <w:t xml:space="preserve">, </w:t>
      </w:r>
      <w:r w:rsidR="00AC4F7B" w:rsidRPr="00307126">
        <w:rPr>
          <w:rFonts w:ascii="Times New Roman" w:hAnsi="Times New Roman"/>
          <w:b/>
        </w:rPr>
        <w:t>POISTENIE MAJETKU</w:t>
      </w:r>
      <w:r w:rsidR="00577ECD" w:rsidRPr="00307126">
        <w:rPr>
          <w:rFonts w:ascii="Times New Roman" w:hAnsi="Times New Roman"/>
          <w:b/>
        </w:rPr>
        <w:t xml:space="preserve"> A ZMLUVNÉ POKUTY</w:t>
      </w:r>
    </w:p>
    <w:p w14:paraId="54649ACE" w14:textId="77777777"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263"/>
      <w:r w:rsidRPr="00307126">
        <w:rPr>
          <w:rFonts w:ascii="Times New Roman" w:hAnsi="Times New Roman"/>
        </w:rPr>
        <w:t>bude povinný zabezpečiť budúcu pohľadávku zo Zmluvy o poskytnutí NFP</w:t>
      </w:r>
      <w:commentRangeEnd w:id="263"/>
      <w:r w:rsidR="00F2106D" w:rsidRPr="00773D77">
        <w:rPr>
          <w:rStyle w:val="Odkaznakomentr"/>
          <w:rFonts w:ascii="Times New Roman" w:hAnsi="Times New Roman"/>
          <w:sz w:val="22"/>
          <w:lang w:val="x-none"/>
        </w:rPr>
        <w:commentReference w:id="263"/>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w:t>
      </w:r>
      <w:r w:rsidRPr="00307126">
        <w:rPr>
          <w:rFonts w:ascii="Times New Roman" w:hAnsi="Times New Roman"/>
        </w:rPr>
        <w:lastRenderedPageBreak/>
        <w:t xml:space="preserve">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 xml:space="preserve">dní po vykonaní </w:t>
      </w:r>
      <w:r w:rsidRPr="00307126">
        <w:rPr>
          <w:sz w:val="22"/>
          <w:szCs w:val="22"/>
        </w:rPr>
        <w:lastRenderedPageBreak/>
        <w:t>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77777777" w:rsidR="001D3E2E" w:rsidRPr="00307126" w:rsidRDefault="001D3E2E" w:rsidP="00BA0F6E">
      <w:pPr>
        <w:spacing w:before="120" w:after="0" w:line="264" w:lineRule="auto"/>
        <w:ind w:left="2880"/>
        <w:jc w:val="both"/>
        <w:rPr>
          <w:rFonts w:ascii="Times New Roman" w:hAnsi="Times New Roman"/>
          <w:bCs/>
        </w:rPr>
      </w:pPr>
      <w:r w:rsidRPr="00307126">
        <w:rPr>
          <w:rFonts w:ascii="Times New Roman" w:hAnsi="Times New Roman"/>
          <w:bCs/>
        </w:rPr>
        <w:t>Pre účely písmena h) článku 13 ods</w:t>
      </w:r>
      <w:r w:rsidR="00CE5784" w:rsidRPr="00307126">
        <w:rPr>
          <w:rFonts w:ascii="Times New Roman" w:hAnsi="Times New Roman"/>
          <w:bCs/>
        </w:rPr>
        <w:t>ek</w:t>
      </w:r>
      <w:r w:rsidRPr="00307126">
        <w:rPr>
          <w:rFonts w:ascii="Times New Roman" w:hAnsi="Times New Roman"/>
          <w:bCs/>
        </w:rPr>
        <w:t xml:space="preserve"> 1 VZP sa pod pojmom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lastRenderedPageBreak/>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264"/>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264"/>
      <w:r w:rsidR="00F2106D" w:rsidRPr="00773D77">
        <w:rPr>
          <w:rStyle w:val="Odkaznakomentr"/>
          <w:rFonts w:ascii="Times New Roman" w:hAnsi="Times New Roman"/>
          <w:sz w:val="22"/>
          <w:lang w:val="x-none"/>
        </w:rPr>
        <w:commentReference w:id="264"/>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 xml:space="preserve">Poskytovateľ je oprávnený preskúmať poistenie </w:t>
      </w:r>
      <w:r w:rsidRPr="00307126">
        <w:rPr>
          <w:rFonts w:ascii="Times New Roman" w:hAnsi="Times New Roman"/>
          <w:bCs/>
          <w:lang w:eastAsia="sk-SK"/>
        </w:rPr>
        <w:lastRenderedPageBreak/>
        <w:t>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265"/>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265"/>
      <w:r w:rsidR="00F2106D" w:rsidRPr="00773D77">
        <w:rPr>
          <w:rStyle w:val="Odkaznakomentr"/>
          <w:rFonts w:ascii="Times New Roman" w:hAnsi="Times New Roman"/>
          <w:sz w:val="22"/>
          <w:lang w:val="x-none"/>
        </w:rPr>
        <w:commentReference w:id="265"/>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w:t>
      </w:r>
      <w:r w:rsidR="00F73A40" w:rsidRPr="00307126">
        <w:rPr>
          <w:bCs/>
          <w:sz w:val="22"/>
          <w:szCs w:val="22"/>
        </w:rPr>
        <w:lastRenderedPageBreak/>
        <w:t>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266"/>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266"/>
      <w:r w:rsidR="008B1DAE" w:rsidRPr="00773D77">
        <w:rPr>
          <w:rStyle w:val="Odkaznakomentr"/>
          <w:rFonts w:ascii="Times New Roman" w:hAnsi="Times New Roman"/>
          <w:sz w:val="22"/>
          <w:lang w:val="x-none"/>
        </w:rPr>
        <w:commentReference w:id="266"/>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267"/>
      <w:r w:rsidR="00AC4F7B" w:rsidRPr="00307126">
        <w:rPr>
          <w:rFonts w:ascii="Times New Roman" w:hAnsi="Times New Roman"/>
          <w:lang w:eastAsia="sk-SK"/>
        </w:rPr>
        <w:t>c)</w:t>
      </w:r>
      <w:commentRangeEnd w:id="267"/>
      <w:r w:rsidR="008B1DAE" w:rsidRPr="00773D77">
        <w:rPr>
          <w:rStyle w:val="Odkaznakomentr"/>
          <w:rFonts w:ascii="Times New Roman" w:hAnsi="Times New Roman"/>
          <w:sz w:val="22"/>
          <w:lang w:val="x-none"/>
        </w:rPr>
        <w:commentReference w:id="267"/>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268"/>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268"/>
      <w:r w:rsidR="00AA2FB0" w:rsidRPr="00307126">
        <w:rPr>
          <w:rStyle w:val="Odkaznakomentr"/>
          <w:rFonts w:ascii="Times New Roman" w:eastAsia="Times New Roman" w:hAnsi="Times New Roman"/>
          <w:sz w:val="22"/>
          <w:szCs w:val="22"/>
          <w:lang w:val="x-none" w:eastAsia="x-none"/>
        </w:rPr>
        <w:commentReference w:id="268"/>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269"/>
      <w:r w:rsidRPr="00307126">
        <w:rPr>
          <w:rFonts w:ascii="Times New Roman" w:hAnsi="Times New Roman"/>
        </w:rPr>
        <w:t xml:space="preserve">3 mesiacov </w:t>
      </w:r>
      <w:commentRangeEnd w:id="269"/>
      <w:r w:rsidR="000836FA" w:rsidRPr="00307126">
        <w:rPr>
          <w:rStyle w:val="Odkaznakomentr"/>
          <w:rFonts w:ascii="Times New Roman" w:eastAsia="Times New Roman" w:hAnsi="Times New Roman"/>
          <w:sz w:val="22"/>
          <w:szCs w:val="22"/>
          <w:lang w:val="x-none" w:eastAsia="x-none"/>
        </w:rPr>
        <w:commentReference w:id="269"/>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lastRenderedPageBreak/>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270"/>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270"/>
      <w:r w:rsidR="00C15C8E">
        <w:rPr>
          <w:rStyle w:val="Odkaznakomentr"/>
          <w:rFonts w:ascii="Times New Roman" w:eastAsia="Times New Roman" w:hAnsi="Times New Roman"/>
          <w:lang w:val="x-none" w:eastAsia="x-none"/>
        </w:rPr>
        <w:commentReference w:id="270"/>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ins w:id="271" w:author="Autor">
        <w:r w:rsidR="00B05042">
          <w:rPr>
            <w:rFonts w:ascii="Times New Roman" w:hAnsi="Times New Roman"/>
            <w:bCs/>
          </w:rPr>
          <w:t xml:space="preserve">v prípade, ak ide o výdavky vynaložené vo forme Vecného príspevku, </w:t>
        </w:r>
      </w:ins>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4819621A"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del w:id="272" w:author="Autor">
        <w:r w:rsidR="00FE756C" w:rsidRPr="00307126">
          <w:rPr>
            <w:rFonts w:ascii="Times New Roman" w:hAnsi="Times New Roman"/>
            <w:bCs/>
          </w:rPr>
          <w:delText>30</w:delText>
        </w:r>
      </w:del>
      <w:ins w:id="273" w:author="Autor">
        <w:r w:rsidR="007D23F2" w:rsidRPr="00307126">
          <w:rPr>
            <w:rFonts w:ascii="Times New Roman" w:hAnsi="Times New Roman"/>
            <w:bCs/>
          </w:rPr>
          <w:t>3</w:t>
        </w:r>
        <w:r w:rsidR="007D23F2">
          <w:rPr>
            <w:rFonts w:ascii="Times New Roman" w:hAnsi="Times New Roman"/>
            <w:bCs/>
          </w:rPr>
          <w:t>3</w:t>
        </w:r>
      </w:ins>
      <w:r w:rsidR="007D23F2" w:rsidRPr="00307126">
        <w:rPr>
          <w:rFonts w:ascii="Times New Roman" w:hAnsi="Times New Roman"/>
          <w:bCs/>
        </w:rPr>
        <w:t xml:space="preserve"> </w:t>
      </w:r>
      <w:r w:rsidR="00FB00BC" w:rsidRPr="00307126">
        <w:rPr>
          <w:rFonts w:ascii="Times New Roman" w:hAnsi="Times New Roman"/>
          <w:bCs/>
        </w:rPr>
        <w:t xml:space="preserve">Nariadenia </w:t>
      </w:r>
      <w:del w:id="274" w:author="Autor">
        <w:r w:rsidR="00FE756C" w:rsidRPr="00307126">
          <w:rPr>
            <w:rFonts w:ascii="Times New Roman" w:hAnsi="Times New Roman"/>
            <w:bCs/>
          </w:rPr>
          <w:delText>966</w:delText>
        </w:r>
        <w:r w:rsidR="00FB00BC" w:rsidRPr="00307126">
          <w:rPr>
            <w:rFonts w:ascii="Times New Roman" w:hAnsi="Times New Roman"/>
            <w:bCs/>
          </w:rPr>
          <w:delText>/20</w:delText>
        </w:r>
        <w:r w:rsidR="00FE756C" w:rsidRPr="00307126">
          <w:rPr>
            <w:rFonts w:ascii="Times New Roman" w:hAnsi="Times New Roman"/>
            <w:bCs/>
          </w:rPr>
          <w:delText>1</w:delText>
        </w:r>
        <w:r w:rsidR="00FB00BC" w:rsidRPr="00307126">
          <w:rPr>
            <w:rFonts w:ascii="Times New Roman" w:hAnsi="Times New Roman"/>
            <w:bCs/>
          </w:rPr>
          <w:delText>2</w:delText>
        </w:r>
      </w:del>
      <w:ins w:id="275" w:author="Autor">
        <w:r w:rsidR="007D23F2">
          <w:rPr>
            <w:rFonts w:ascii="Times New Roman" w:hAnsi="Times New Roman"/>
            <w:bCs/>
          </w:rPr>
          <w:t>2018/1046</w:t>
        </w:r>
      </w:ins>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276"/>
      <w:r w:rsidRPr="00307126">
        <w:rPr>
          <w:rFonts w:ascii="Times New Roman" w:hAnsi="Times New Roman"/>
          <w:bCs/>
        </w:rPr>
        <w:t>ktorý je nový</w:t>
      </w:r>
      <w:commentRangeEnd w:id="276"/>
      <w:r w:rsidR="00452D64" w:rsidRPr="00773D77">
        <w:rPr>
          <w:rStyle w:val="Odkaznakomentr"/>
          <w:rFonts w:ascii="Times New Roman" w:hAnsi="Times New Roman"/>
          <w:sz w:val="22"/>
          <w:lang w:val="x-none"/>
        </w:rPr>
        <w:commentReference w:id="276"/>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lastRenderedPageBreak/>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307126" w:rsidRDefault="00580301" w:rsidP="00A91910">
      <w:pPr>
        <w:spacing w:before="120" w:after="120"/>
        <w:jc w:val="both"/>
        <w:rPr>
          <w:rFonts w:ascii="Times New Roman" w:hAnsi="Times New Roman"/>
        </w:rPr>
      </w:pPr>
    </w:p>
    <w:p w14:paraId="3DFB30FA" w14:textId="77777777" w:rsidR="00A91910" w:rsidRPr="00307126" w:rsidRDefault="00A91910"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w:t>
      </w:r>
      <w:r w:rsidRPr="00307126">
        <w:rPr>
          <w:rFonts w:ascii="Times New Roman" w:hAnsi="Times New Roman"/>
          <w:lang w:eastAsia="sk-SK"/>
        </w:rPr>
        <w:lastRenderedPageBreak/>
        <w:t xml:space="preserve">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19CCB437" w14:textId="77777777" w:rsidR="00631E8F" w:rsidRPr="00972C9F" w:rsidRDefault="00631E8F">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1" w:author="Autor" w:initials="A">
    <w:p w14:paraId="5D2A609E" w14:textId="77777777" w:rsidR="00631E8F" w:rsidRPr="00833664" w:rsidRDefault="00631E8F">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631E8F" w:rsidRPr="00833664" w:rsidRDefault="00631E8F">
      <w:pPr>
        <w:pStyle w:val="Textkomentra"/>
        <w:rPr>
          <w:lang w:val="sk-SK"/>
        </w:rPr>
      </w:pPr>
    </w:p>
    <w:p w14:paraId="776FA871" w14:textId="77777777" w:rsidR="00631E8F" w:rsidRPr="008138ED" w:rsidRDefault="00631E8F">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13" w:author="Autor" w:initials="A">
    <w:p w14:paraId="71412907"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4" w:author="Autor" w:initials="A">
    <w:p w14:paraId="119DFD1A" w14:textId="06876791"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5" w:author="Autor" w:initials="A">
    <w:p w14:paraId="203E2362" w14:textId="77777777" w:rsidR="00631E8F" w:rsidRPr="003311ED" w:rsidRDefault="00631E8F">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6" w:author="Autor" w:initials="A">
    <w:p w14:paraId="75038045" w14:textId="139CD99B" w:rsidR="00631E8F" w:rsidRPr="003311ED" w:rsidRDefault="00631E8F">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2" w:author="Autor" w:initials="A">
    <w:p w14:paraId="2B6FE8F8" w14:textId="77777777" w:rsidR="00631E8F" w:rsidRPr="003311ED" w:rsidRDefault="00631E8F"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3" w:author="Autor" w:initials="A">
    <w:p w14:paraId="225CCF41" w14:textId="77777777" w:rsidR="00631E8F" w:rsidRPr="009A28F0" w:rsidRDefault="00631E8F"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25" w:author="Autor" w:initials="A">
    <w:p w14:paraId="4B5CF474" w14:textId="77777777" w:rsidR="00631E8F" w:rsidRPr="003311ED" w:rsidRDefault="00631E8F">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6" w:author="Autor" w:initials="A">
    <w:p w14:paraId="59D1C8D0" w14:textId="77777777" w:rsidR="00631E8F" w:rsidRPr="003311ED" w:rsidRDefault="00631E8F">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9" w:author="Autor" w:initials="A">
    <w:p w14:paraId="625008E9" w14:textId="5301EF31" w:rsidR="00631E8F" w:rsidRDefault="00631E8F">
      <w:pPr>
        <w:pStyle w:val="Textkomentra"/>
      </w:pPr>
      <w:r>
        <w:rPr>
          <w:rStyle w:val="Odkaznakomentr"/>
        </w:rPr>
        <w:annotationRef/>
      </w:r>
      <w:r w:rsidRPr="00372A72">
        <w:t>Vypustí sa, ak projekt zo svojej podstaty nemôže generovať príjem</w:t>
      </w:r>
    </w:p>
  </w:comment>
  <w:comment w:id="32" w:author="Autor" w:initials="A">
    <w:p w14:paraId="7C97EB99"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3" w:author="Autor" w:initials="A">
    <w:p w14:paraId="1B71E0AF" w14:textId="77777777" w:rsidR="001C0B45" w:rsidRDefault="001C0B45" w:rsidP="009809B8">
      <w:pPr>
        <w:pStyle w:val="Textkomentra"/>
      </w:pPr>
      <w:r>
        <w:rPr>
          <w:rStyle w:val="Odkaznakomentr"/>
        </w:rPr>
        <w:annotationRef/>
      </w:r>
      <w:r w:rsidRPr="00372A72">
        <w:t>Vypustí sa, ak projekt zo svojej podstaty nemôže generovať príjem</w:t>
      </w:r>
    </w:p>
  </w:comment>
  <w:comment w:id="30" w:author="Autor" w:initials="A">
    <w:p w14:paraId="39D3DCD9"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1" w:author="Autor" w:initials="A">
    <w:p w14:paraId="39B440C0" w14:textId="0354BE11"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4" w:author="Autor" w:initials="A">
    <w:p w14:paraId="06F7AB11"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5" w:author="Autor" w:initials="A">
    <w:p w14:paraId="46A2CC8C" w14:textId="0CC46A6B"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8" w:author="Autor" w:initials="A">
    <w:p w14:paraId="6E8DF4E4" w14:textId="77777777" w:rsidR="00631E8F" w:rsidRDefault="00631E8F"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49" w:author="Autor" w:initials="A">
    <w:p w14:paraId="56F8CD75" w14:textId="77777777" w:rsidR="00631E8F" w:rsidRDefault="00631E8F">
      <w:pPr>
        <w:pStyle w:val="Textkomentra"/>
      </w:pPr>
      <w:r>
        <w:rPr>
          <w:rStyle w:val="Odkaznakomentr"/>
        </w:rPr>
        <w:annotationRef/>
      </w:r>
      <w:r>
        <w:t>Doplní RO</w:t>
      </w:r>
    </w:p>
  </w:comment>
  <w:comment w:id="54" w:author="Autor" w:initials="A">
    <w:p w14:paraId="5D8DA1D5" w14:textId="3C00CEFF" w:rsidR="00631E8F" w:rsidRPr="00BC5687" w:rsidRDefault="00631E8F"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56" w:author="Autor" w:initials="A">
    <w:p w14:paraId="21EEDA72" w14:textId="77777777" w:rsidR="00631E8F" w:rsidRDefault="00631E8F"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55" w:author="Autor" w:initials="A">
    <w:p w14:paraId="1139A1D6" w14:textId="20F1C976" w:rsidR="00631E8F" w:rsidRDefault="00631E8F">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59" w:author="Autor" w:initials="A">
    <w:p w14:paraId="633F1231" w14:textId="77777777" w:rsidR="00631E8F" w:rsidRPr="00C00CAF" w:rsidRDefault="00631E8F"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57" w:author="Autor" w:initials="A">
    <w:p w14:paraId="13908A15"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58" w:author="Autor" w:initials="A">
    <w:p w14:paraId="05A9C649" w14:textId="650C52D6"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0" w:author="Autor" w:initials="A">
    <w:p w14:paraId="5D2881E2" w14:textId="77777777" w:rsidR="00631E8F" w:rsidRDefault="00631E8F">
      <w:pPr>
        <w:pStyle w:val="Textkomentra"/>
      </w:pPr>
      <w:r>
        <w:rPr>
          <w:rStyle w:val="Odkaznakomentr"/>
        </w:rPr>
        <w:annotationRef/>
      </w:r>
      <w:r w:rsidRPr="00576235">
        <w:t>Poskytovateľ je povinný dodržať podmienku v zmysle kapitoly 3.5.10, ods. 2 písm. h) Systému riadenia EŠIF.</w:t>
      </w:r>
    </w:p>
  </w:comment>
  <w:comment w:id="61" w:author="Autor" w:initials="A">
    <w:p w14:paraId="516CF7BB"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62" w:author="Autor" w:initials="A">
    <w:p w14:paraId="760BB11C" w14:textId="66334264"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3" w:author="Autor" w:initials="A">
    <w:p w14:paraId="39968299" w14:textId="77777777" w:rsidR="00631E8F" w:rsidRDefault="00631E8F"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64" w:author="Autor" w:initials="A">
    <w:p w14:paraId="5E1CF222" w14:textId="77777777" w:rsidR="00631E8F" w:rsidRDefault="00631E8F"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631E8F" w:rsidRPr="0051470D" w:rsidRDefault="00631E8F" w:rsidP="002F22D1">
      <w:pPr>
        <w:pStyle w:val="Textkomentra"/>
        <w:rPr>
          <w:lang w:val="sk-SK"/>
        </w:rPr>
      </w:pPr>
    </w:p>
    <w:p w14:paraId="701F04F9" w14:textId="77777777" w:rsidR="00631E8F" w:rsidRDefault="00631E8F"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631E8F" w:rsidRDefault="00631E8F"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65" w:author="Autor" w:initials="A">
    <w:p w14:paraId="73BF31C8" w14:textId="77777777" w:rsidR="00631E8F" w:rsidRPr="00696ADB" w:rsidRDefault="00631E8F" w:rsidP="00C72A22">
      <w:pPr>
        <w:pStyle w:val="Textkomentra"/>
        <w:rPr>
          <w:lang w:val="sk-SK"/>
        </w:rPr>
      </w:pPr>
      <w:r>
        <w:rPr>
          <w:rStyle w:val="Odkaznakomentr"/>
        </w:rPr>
        <w:annotationRef/>
      </w:r>
      <w:r>
        <w:rPr>
          <w:lang w:val="sk-SK"/>
        </w:rPr>
        <w:t>RO odstráni, ak sa v projekte zjednodušené vykazovanie výdavkov nevyužíva</w:t>
      </w:r>
    </w:p>
  </w:comment>
  <w:comment w:id="66" w:author="Autor" w:initials="A">
    <w:p w14:paraId="5CE94C98" w14:textId="77777777" w:rsidR="00631E8F" w:rsidRDefault="00631E8F">
      <w:pPr>
        <w:pStyle w:val="Textkomentra"/>
      </w:pPr>
      <w:r>
        <w:rPr>
          <w:rStyle w:val="Odkaznakomentr"/>
        </w:rPr>
        <w:annotationRef/>
      </w:r>
      <w:r>
        <w:t>Všetky chýbajúce údaje doplní RO</w:t>
      </w:r>
    </w:p>
  </w:comment>
  <w:comment w:id="67" w:author="Autor" w:initials="A">
    <w:p w14:paraId="7D2C4526" w14:textId="77777777" w:rsidR="00631E8F" w:rsidRDefault="00631E8F"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68" w:author="Autor" w:initials="A">
    <w:p w14:paraId="2665AC28" w14:textId="77777777" w:rsidR="00631E8F" w:rsidRPr="005F6D2D" w:rsidRDefault="00631E8F"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73" w:author="Autor" w:initials="A">
    <w:p w14:paraId="258A3CFF" w14:textId="77777777" w:rsidR="00631E8F" w:rsidRDefault="00631E8F">
      <w:pPr>
        <w:pStyle w:val="Textkomentra"/>
      </w:pPr>
      <w:r>
        <w:rPr>
          <w:rStyle w:val="Odkaznakomentr"/>
        </w:rPr>
        <w:annotationRef/>
      </w:r>
      <w:r w:rsidRPr="00BD2AA7">
        <w:t>Napríklad kópia pozvánky na posledné školenie spolu s kópiou prezenčnej listiny účastníkov.</w:t>
      </w:r>
      <w:r>
        <w:t xml:space="preserve"> </w:t>
      </w:r>
    </w:p>
  </w:comment>
  <w:comment w:id="76" w:author="Autor" w:initials="A">
    <w:p w14:paraId="4352BA89" w14:textId="77777777" w:rsidR="00631E8F" w:rsidRDefault="00631E8F"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86" w:author="Autor" w:initials="A">
    <w:p w14:paraId="2C2E970A" w14:textId="77777777" w:rsidR="00631E8F" w:rsidRDefault="00631E8F" w:rsidP="00BA4EC8">
      <w:pPr>
        <w:pStyle w:val="Textkomentra"/>
      </w:pPr>
      <w:r>
        <w:rPr>
          <w:rStyle w:val="Odkaznakomentr"/>
        </w:rPr>
        <w:annotationRef/>
      </w:r>
      <w:r>
        <w:t>Koncesie, odkaz na web, práce chýbajú, ak neprišla ani jedna ponuky</w:t>
      </w:r>
    </w:p>
  </w:comment>
  <w:comment w:id="107" w:author="Autor" w:initials="A">
    <w:p w14:paraId="0F7D11E2" w14:textId="159331A8" w:rsidR="00631E8F" w:rsidRPr="00335ACA" w:rsidRDefault="00631E8F">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114" w:author="Autor" w:initials="A">
    <w:p w14:paraId="56432141"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15" w:author="Autor" w:initials="A">
    <w:p w14:paraId="57CAE093" w14:textId="24D2D295"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16" w:author="Autor" w:initials="A">
    <w:p w14:paraId="2B5F801C" w14:textId="3F3A7E3F" w:rsidR="00631E8F" w:rsidRPr="00E47083" w:rsidRDefault="00631E8F">
      <w:pPr>
        <w:pStyle w:val="Textkomentra"/>
        <w:rPr>
          <w:lang w:val="sk-SK"/>
        </w:rPr>
      </w:pPr>
      <w:r>
        <w:rPr>
          <w:rStyle w:val="Odkaznakomentr"/>
        </w:rPr>
        <w:annotationRef/>
      </w:r>
      <w:r w:rsidRPr="008C3850">
        <w:rPr>
          <w:lang w:val="sk-SK"/>
        </w:rPr>
        <w:t>Vypustí sa ak nie je relevantné</w:t>
      </w:r>
    </w:p>
  </w:comment>
  <w:comment w:id="118" w:author="Autor" w:initials="A">
    <w:p w14:paraId="1D165A32" w14:textId="77777777" w:rsidR="00631E8F" w:rsidRDefault="00631E8F">
      <w:pPr>
        <w:pStyle w:val="Textkomentra"/>
      </w:pPr>
      <w:r>
        <w:rPr>
          <w:rStyle w:val="Odkaznakomentr"/>
        </w:rPr>
        <w:annotationRef/>
      </w:r>
      <w:r>
        <w:t>Alebo troch rokov, ak sú na skrátenie lehoty splnené podmienky.</w:t>
      </w:r>
    </w:p>
  </w:comment>
  <w:comment w:id="117" w:author="Autor" w:initials="A">
    <w:p w14:paraId="7D8EEE20" w14:textId="77777777" w:rsidR="00631E8F" w:rsidRPr="00685086" w:rsidRDefault="00631E8F">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146" w:author="Autor" w:initials="A">
    <w:p w14:paraId="6F524A24" w14:textId="77777777" w:rsidR="00631E8F" w:rsidRDefault="00631E8F">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61" w:author="Autor" w:initials="A">
    <w:p w14:paraId="42F3457B" w14:textId="77777777" w:rsidR="00631E8F" w:rsidRPr="000E1967" w:rsidRDefault="00631E8F">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169" w:author="Autor" w:initials="A">
    <w:p w14:paraId="24BD75D9" w14:textId="77777777" w:rsidR="00631E8F" w:rsidRDefault="00631E8F">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170" w:author="Autor" w:initials="A">
    <w:p w14:paraId="2FE7E065" w14:textId="77777777" w:rsidR="00631E8F" w:rsidRDefault="00631E8F"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403F1DB4" w14:textId="50635C4E" w:rsidR="00631E8F" w:rsidRDefault="00631E8F">
      <w:pPr>
        <w:pStyle w:val="Textkomentra"/>
      </w:pPr>
    </w:p>
  </w:comment>
  <w:comment w:id="171" w:author="Autor" w:initials="A">
    <w:p w14:paraId="4939DC16" w14:textId="77777777" w:rsidR="00E322C4" w:rsidRDefault="00E322C4">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189" w:author="Autor" w:initials="A">
    <w:p w14:paraId="11C19D3E" w14:textId="39F09095" w:rsidR="00631E8F" w:rsidRDefault="00631E8F">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190" w:author="Autor" w:initials="A">
    <w:p w14:paraId="19115B95" w14:textId="77777777" w:rsidR="00631E8F" w:rsidRPr="000E2BE6" w:rsidRDefault="00631E8F"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196" w:author="Autor" w:initials="A">
    <w:p w14:paraId="7D0B534B" w14:textId="23A3D689" w:rsidR="00631E8F" w:rsidRPr="00EF4107" w:rsidRDefault="00631E8F">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202" w:author="Autor" w:initials="A">
    <w:p w14:paraId="5BD797D3" w14:textId="77777777" w:rsidR="00631E8F" w:rsidRPr="00BF3F38" w:rsidRDefault="00631E8F">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203" w:author="Autor" w:initials="A">
    <w:p w14:paraId="78E86446" w14:textId="77777777" w:rsidR="00631E8F" w:rsidRPr="00D73FAF" w:rsidRDefault="00631E8F">
      <w:pPr>
        <w:pStyle w:val="Textkomentra"/>
        <w:rPr>
          <w:lang w:val="sk-SK"/>
        </w:rPr>
      </w:pPr>
      <w:r>
        <w:rPr>
          <w:rStyle w:val="Odkaznakomentr"/>
        </w:rPr>
        <w:annotationRef/>
      </w:r>
      <w:r>
        <w:t xml:space="preserve">V prípade projektov ESF,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204" w:author="Autor" w:initials="A">
    <w:p w14:paraId="065BBD7B" w14:textId="77777777" w:rsidR="00631E8F" w:rsidRPr="00F8306F" w:rsidRDefault="00631E8F"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205" w:author="Autor" w:initials="A">
    <w:p w14:paraId="0880C877" w14:textId="77777777" w:rsidR="00631E8F" w:rsidRDefault="00631E8F">
      <w:pPr>
        <w:pStyle w:val="Textkomentra"/>
      </w:pPr>
      <w:r>
        <w:rPr>
          <w:rStyle w:val="Odkaznakomentr"/>
        </w:rPr>
        <w:annotationRef/>
      </w:r>
      <w:r>
        <w:rPr>
          <w:lang w:val="sk-SK"/>
        </w:rPr>
        <w:t>Relevantné pre projekty ESF</w:t>
      </w:r>
    </w:p>
  </w:comment>
  <w:comment w:id="206" w:author="Autor" w:initials="A">
    <w:p w14:paraId="4F973A39" w14:textId="77777777" w:rsidR="00631E8F" w:rsidRPr="00DA6CAD" w:rsidRDefault="00631E8F"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207" w:author="Autor" w:initials="A">
    <w:p w14:paraId="77A17100" w14:textId="77777777" w:rsidR="00631E8F" w:rsidRPr="00161823" w:rsidRDefault="00631E8F"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208" w:author="Autor" w:initials="A">
    <w:p w14:paraId="33F99FC8" w14:textId="77777777"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09" w:author="Autor" w:initials="A">
    <w:p w14:paraId="0778F41B" w14:textId="46E56BC1" w:rsidR="00631E8F" w:rsidRPr="003311ED" w:rsidRDefault="00631E8F">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10" w:author="Autor" w:initials="A">
    <w:p w14:paraId="463960E3" w14:textId="77777777" w:rsidR="00631E8F" w:rsidRDefault="00631E8F"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214" w:author="Autor" w:initials="A">
    <w:p w14:paraId="2246BD55" w14:textId="77777777" w:rsidR="00631E8F" w:rsidRDefault="00631E8F">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15" w:author="Autor" w:initials="A">
    <w:p w14:paraId="0EDA29B1" w14:textId="77777777" w:rsidR="00631E8F" w:rsidRDefault="00631E8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216" w:author="Autor" w:initials="A">
    <w:p w14:paraId="627E2D89" w14:textId="77777777" w:rsidR="00631E8F" w:rsidRDefault="00631E8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217" w:author="Autor" w:initials="A">
    <w:p w14:paraId="67FC44C6" w14:textId="6DECCF32" w:rsidR="00631E8F" w:rsidRDefault="00631E8F">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19" w:author="Autor" w:initials="A">
    <w:p w14:paraId="07ACAF60" w14:textId="7773730A" w:rsidR="00631E8F" w:rsidRPr="00A3129A" w:rsidRDefault="00631E8F">
      <w:pPr>
        <w:pStyle w:val="Textkomentra"/>
        <w:rPr>
          <w:lang w:val="sk-SK"/>
        </w:rPr>
      </w:pPr>
      <w:r>
        <w:rPr>
          <w:rStyle w:val="Odkaznakomentr"/>
        </w:rPr>
        <w:annotationRef/>
      </w:r>
      <w:r>
        <w:rPr>
          <w:lang w:val="sk-SK"/>
        </w:rPr>
        <w:t>V prípade vypustenia zmeny v termíne Ukončenia realizácie hlavných aktivít Projektu z významnejších zmien podľa článku 6 ods. 6.3 písmeno f), resp. zo zmien ako takých  (odsek 6.9 zmluvy), sa vyznačený text nahradí týmto novým textom: „</w:t>
      </w:r>
      <w:r w:rsidRPr="00A3129A">
        <w:rPr>
          <w:i/>
          <w:lang w:val="sk-SK"/>
        </w:rPr>
        <w:t>postupovať podľa článku 4 ods. 6 VZP.</w:t>
      </w:r>
      <w:r>
        <w:rPr>
          <w:lang w:val="sk-SK"/>
        </w:rPr>
        <w:t>“</w:t>
      </w:r>
    </w:p>
  </w:comment>
  <w:comment w:id="220" w:author="Autor" w:initials="A">
    <w:p w14:paraId="4CBB43F2" w14:textId="57901BC9" w:rsidR="00631E8F" w:rsidRPr="00332024" w:rsidRDefault="00631E8F">
      <w:pPr>
        <w:pStyle w:val="Textkomentra"/>
        <w:rPr>
          <w:lang w:val="sk-SK"/>
        </w:rPr>
      </w:pPr>
      <w:r>
        <w:rPr>
          <w:rStyle w:val="Odkaznakomentr"/>
        </w:rPr>
        <w:annotationRef/>
      </w:r>
      <w:r>
        <w:rPr>
          <w:lang w:val="sk-SK"/>
        </w:rPr>
        <w:t>viď komentár  čl. 6.8 zmluvy</w:t>
      </w:r>
    </w:p>
  </w:comment>
  <w:comment w:id="221" w:author="Autor" w:initials="A">
    <w:p w14:paraId="4E86DD36" w14:textId="2CBCC773" w:rsidR="00631E8F" w:rsidRPr="00332024" w:rsidRDefault="00631E8F">
      <w:pPr>
        <w:pStyle w:val="Textkomentra"/>
        <w:rPr>
          <w:lang w:val="sk-SK"/>
        </w:rPr>
      </w:pPr>
      <w:r>
        <w:rPr>
          <w:rStyle w:val="Odkaznakomentr"/>
        </w:rPr>
        <w:annotationRef/>
      </w:r>
      <w:r>
        <w:rPr>
          <w:lang w:val="sk-SK"/>
        </w:rPr>
        <w:t>aj tu</w:t>
      </w:r>
    </w:p>
  </w:comment>
  <w:comment w:id="240" w:author="Autor" w:initials="A">
    <w:p w14:paraId="7CAF837B" w14:textId="3EC35DA8" w:rsidR="00631E8F" w:rsidRPr="00AC240F" w:rsidRDefault="00631E8F">
      <w:pPr>
        <w:pStyle w:val="Textkomentra"/>
        <w:rPr>
          <w:lang w:val="sk-SK"/>
        </w:rPr>
      </w:pPr>
      <w:r>
        <w:rPr>
          <w:rStyle w:val="Odkaznakomentr"/>
        </w:rPr>
        <w:annotationRef/>
      </w:r>
      <w:r>
        <w:t xml:space="preserve">V prípade, ak sa poskytovateľ rozhodol vypustiť </w:t>
      </w:r>
      <w:r>
        <w:rPr>
          <w:lang w:val="sk-SK"/>
        </w:rPr>
        <w:t xml:space="preserve">zmenu uvedenú v písmene f) v článku 6 </w:t>
      </w:r>
      <w:r>
        <w:t xml:space="preserve">odsek 6.3 </w:t>
      </w:r>
      <w:r>
        <w:rPr>
          <w:lang w:val="sk-SK"/>
        </w:rPr>
        <w:t xml:space="preserve">zmluvy </w:t>
      </w:r>
      <w:r>
        <w:t xml:space="preserve">v zmysle tam uvedeného komentára, pretože nemá stanovenú časovú podmienku poskytnutia príspevku, ktorá limituje dobu RHAP na určitý obmedzený čas (napr. xx mesiacov), </w:t>
      </w:r>
      <w:r>
        <w:rPr>
          <w:lang w:val="sk-SK"/>
        </w:rPr>
        <w:t>vyznačený text sa nahradí výrazom „</w:t>
      </w:r>
      <w:r w:rsidRPr="00AC240F">
        <w:rPr>
          <w:i/>
          <w:lang w:val="sk-SK"/>
        </w:rPr>
        <w:t>neuplatňuje sa</w:t>
      </w:r>
      <w:r>
        <w:rPr>
          <w:lang w:val="sk-SK"/>
        </w:rPr>
        <w:t xml:space="preserve">“, aby nedošlo k posunutiu písmen kvôli krížovým odkazom. </w:t>
      </w:r>
    </w:p>
  </w:comment>
  <w:comment w:id="242" w:author="Autor" w:initials="A">
    <w:p w14:paraId="1DA5D07D" w14:textId="77777777" w:rsidR="00631E8F" w:rsidRDefault="00631E8F">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243" w:author="Autor" w:initials="A">
    <w:p w14:paraId="7D3C1E94" w14:textId="77777777" w:rsidR="00631E8F" w:rsidRDefault="00631E8F">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247" w:author="Autor" w:initials="A">
    <w:p w14:paraId="066E0570" w14:textId="77777777" w:rsidR="00631E8F" w:rsidRDefault="00631E8F" w:rsidP="00A91910">
      <w:pPr>
        <w:pStyle w:val="Textkomentra"/>
      </w:pPr>
      <w:r>
        <w:rPr>
          <w:rStyle w:val="Odkaznakomentr"/>
        </w:rPr>
        <w:annotationRef/>
      </w:r>
    </w:p>
    <w:p w14:paraId="45D33BEE" w14:textId="77777777" w:rsidR="00631E8F" w:rsidRDefault="00631E8F" w:rsidP="00A91910">
      <w:pPr>
        <w:pStyle w:val="Textkomentra"/>
      </w:pPr>
      <w:r>
        <w:t xml:space="preserve">Previazanosť na čl. 6.6 zmluvy. </w:t>
      </w:r>
    </w:p>
    <w:p w14:paraId="53AEF3AC" w14:textId="77777777" w:rsidR="00631E8F" w:rsidRDefault="00631E8F" w:rsidP="00A91910">
      <w:pPr>
        <w:pStyle w:val="Textkomentra"/>
      </w:pPr>
    </w:p>
    <w:p w14:paraId="79C701FF" w14:textId="77777777" w:rsidR="00631E8F" w:rsidRPr="00424388" w:rsidRDefault="00631E8F"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631E8F" w:rsidRDefault="00631E8F" w:rsidP="00A91910">
      <w:pPr>
        <w:pStyle w:val="Textkomentra"/>
      </w:pPr>
    </w:p>
    <w:p w14:paraId="5BA0B544" w14:textId="77777777" w:rsidR="00631E8F" w:rsidRDefault="00631E8F"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631E8F" w:rsidRDefault="00631E8F" w:rsidP="00A91910">
      <w:pPr>
        <w:pStyle w:val="Textkomentra"/>
        <w:ind w:left="360"/>
      </w:pPr>
      <w:r>
        <w:t xml:space="preserve"> </w:t>
      </w:r>
    </w:p>
    <w:p w14:paraId="02E1E19B" w14:textId="77777777" w:rsidR="00631E8F" w:rsidRDefault="00631E8F"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631E8F" w:rsidRDefault="00631E8F" w:rsidP="00A91910">
      <w:pPr>
        <w:pStyle w:val="Textkomentra"/>
      </w:pPr>
    </w:p>
    <w:p w14:paraId="346EF514" w14:textId="77777777" w:rsidR="00631E8F" w:rsidRDefault="00631E8F"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50" w:author="Autor" w:initials="A">
    <w:p w14:paraId="3AC811D9" w14:textId="77777777" w:rsidR="00631E8F" w:rsidRPr="001A6D0E" w:rsidRDefault="00631E8F">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251" w:author="Autor" w:initials="A">
    <w:p w14:paraId="1FBCD9A8" w14:textId="3C440469" w:rsidR="00631E8F" w:rsidRPr="001A6D0E" w:rsidRDefault="00631E8F">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253" w:author="Autor" w:initials="A">
    <w:p w14:paraId="0F7F1C49" w14:textId="0198E24F" w:rsidR="00631E8F" w:rsidRPr="000A07B0" w:rsidRDefault="00631E8F">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259" w:author="Autor" w:initials="A">
    <w:p w14:paraId="2AF6D042" w14:textId="77777777" w:rsidR="00631E8F" w:rsidRPr="005E2851" w:rsidRDefault="00631E8F">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263" w:author="Autor" w:initials="A">
    <w:p w14:paraId="59A03FBA" w14:textId="77777777" w:rsidR="00631E8F" w:rsidRDefault="00631E8F">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264" w:author="Autor" w:initials="A">
    <w:p w14:paraId="73B9B4E8" w14:textId="77777777" w:rsidR="00631E8F" w:rsidRPr="003311ED" w:rsidRDefault="00631E8F">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265" w:author="Autor" w:initials="A">
    <w:p w14:paraId="365E2F87" w14:textId="77777777" w:rsidR="00631E8F" w:rsidRPr="00AA2FB0" w:rsidRDefault="00631E8F">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66" w:author="Autor" w:initials="A">
    <w:p w14:paraId="565222A3" w14:textId="77777777" w:rsidR="00631E8F" w:rsidRDefault="00631E8F">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267" w:author="Autor" w:initials="A">
    <w:p w14:paraId="2807A3D4" w14:textId="77777777" w:rsidR="00631E8F" w:rsidRDefault="00631E8F">
      <w:pPr>
        <w:pStyle w:val="Textkomentra"/>
      </w:pPr>
      <w:r>
        <w:rPr>
          <w:rStyle w:val="Odkaznakomentr"/>
        </w:rPr>
        <w:annotationRef/>
      </w:r>
      <w:r>
        <w:t xml:space="preserve">Upraví sa podľa toho, či ide o PGP projekt alebo nie (písm. c) bude zamenené za písm. b). </w:t>
      </w:r>
    </w:p>
  </w:comment>
  <w:comment w:id="268" w:author="Autor" w:initials="A">
    <w:p w14:paraId="4824C2F9" w14:textId="77777777" w:rsidR="00631E8F" w:rsidRPr="00AA2FB0" w:rsidRDefault="00631E8F">
      <w:pPr>
        <w:pStyle w:val="Textkomentra"/>
        <w:rPr>
          <w:lang w:val="sk-SK"/>
        </w:rPr>
      </w:pPr>
      <w:r>
        <w:rPr>
          <w:rStyle w:val="Odkaznakomentr"/>
        </w:rPr>
        <w:annotationRef/>
      </w:r>
      <w:r w:rsidRPr="00127E9E">
        <w:rPr>
          <w:lang w:val="sk-SK"/>
        </w:rPr>
        <w:t>Zosúladenie s písm a) pre časovú oprávnenosť IZM</w:t>
      </w:r>
    </w:p>
  </w:comment>
  <w:comment w:id="269" w:author="Autor" w:initials="A">
    <w:p w14:paraId="4558A4D2" w14:textId="77777777" w:rsidR="00631E8F" w:rsidRPr="000836FA" w:rsidRDefault="00631E8F">
      <w:pPr>
        <w:pStyle w:val="Textkomentra"/>
        <w:rPr>
          <w:lang w:val="sk-SK"/>
        </w:rPr>
      </w:pPr>
      <w:r>
        <w:rPr>
          <w:rStyle w:val="Odkaznakomentr"/>
        </w:rPr>
        <w:annotationRef/>
      </w:r>
      <w:r w:rsidRPr="00127E9E">
        <w:rPr>
          <w:lang w:val="sk-SK"/>
        </w:rPr>
        <w:t>Upozorňuje sa na prepojenie s článkom 5 ods. 5.1 zmluvy</w:t>
      </w:r>
    </w:p>
  </w:comment>
  <w:comment w:id="270" w:author="Autor" w:initials="A">
    <w:p w14:paraId="21CA2AAD" w14:textId="55D196F7" w:rsidR="00631E8F" w:rsidRPr="002718A2" w:rsidRDefault="00631E8F">
      <w:pPr>
        <w:pStyle w:val="Textkomentra"/>
      </w:pPr>
      <w:r>
        <w:rPr>
          <w:rStyle w:val="Odkaznakomentr"/>
        </w:rPr>
        <w:annotationRef/>
      </w:r>
      <w:r>
        <w:rPr>
          <w:lang w:val="sk-SK"/>
        </w:rPr>
        <w:t>Odstráni sa pre projekty, v ktorých sa zjednodušené vykazovanie výdavkov neaplikuje.</w:t>
      </w:r>
    </w:p>
  </w:comment>
  <w:comment w:id="276" w:author="Autor" w:initials="A">
    <w:p w14:paraId="74B7E85F" w14:textId="77777777" w:rsidR="00631E8F" w:rsidRPr="0051470D" w:rsidRDefault="00631E8F">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7C97EB99" w15:done="0"/>
  <w15:commentEx w15:paraId="1B71E0AF"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24BD75D9" w15:done="0"/>
  <w15:commentEx w15:paraId="403F1DB4" w15:done="0"/>
  <w15:commentEx w15:paraId="4939DC16"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2246BD55" w15:done="0"/>
  <w15:commentEx w15:paraId="0EDA29B1" w15:done="0"/>
  <w15:commentEx w15:paraId="627E2D89" w15:done="0"/>
  <w15:commentEx w15:paraId="67FC44C6" w15:done="0"/>
  <w15:commentEx w15:paraId="07ACAF60" w15:done="0"/>
  <w15:commentEx w15:paraId="4CBB43F2" w15:done="0"/>
  <w15:commentEx w15:paraId="4E86DD36" w15:done="0"/>
  <w15:commentEx w15:paraId="7CAF837B" w15:done="0"/>
  <w15:commentEx w15:paraId="1DA5D07D" w15:done="0"/>
  <w15:commentEx w15:paraId="7D3C1E94"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21CA2AAD" w15:done="0"/>
  <w15:commentEx w15:paraId="74B7E8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D7F30" w14:textId="77777777" w:rsidR="0059103C" w:rsidRDefault="0059103C" w:rsidP="00107570">
      <w:pPr>
        <w:spacing w:after="0" w:line="240" w:lineRule="auto"/>
      </w:pPr>
      <w:r>
        <w:separator/>
      </w:r>
    </w:p>
  </w:endnote>
  <w:endnote w:type="continuationSeparator" w:id="0">
    <w:p w14:paraId="4529486F" w14:textId="77777777" w:rsidR="0059103C" w:rsidRDefault="0059103C" w:rsidP="00107570">
      <w:pPr>
        <w:spacing w:after="0" w:line="240" w:lineRule="auto"/>
      </w:pPr>
      <w:r>
        <w:continuationSeparator/>
      </w:r>
    </w:p>
  </w:endnote>
  <w:endnote w:type="continuationNotice" w:id="1">
    <w:p w14:paraId="550D6D91" w14:textId="77777777" w:rsidR="0059103C" w:rsidRDefault="005910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E8AF8" w14:textId="77777777" w:rsidR="002718A2" w:rsidRDefault="002718A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277" w:author="Autor"/>
  <w:sdt>
    <w:sdtPr>
      <w:id w:val="293640018"/>
      <w:docPartObj>
        <w:docPartGallery w:val="Page Numbers (Bottom of Page)"/>
        <w:docPartUnique/>
      </w:docPartObj>
    </w:sdtPr>
    <w:sdtEndPr/>
    <w:sdtContent>
      <w:customXmlInsRangeEnd w:id="277"/>
      <w:customXmlInsRangeStart w:id="278" w:author="Autor"/>
      <w:sdt>
        <w:sdtPr>
          <w:id w:val="98381352"/>
          <w:docPartObj>
            <w:docPartGallery w:val="Page Numbers (Top of Page)"/>
            <w:docPartUnique/>
          </w:docPartObj>
        </w:sdtPr>
        <w:sdtEndPr/>
        <w:sdtContent>
          <w:customXmlInsRangeEnd w:id="278"/>
          <w:p w14:paraId="747F65DE" w14:textId="1ED97265" w:rsidR="00631E8F" w:rsidRDefault="00631E8F" w:rsidP="00735610">
            <w:pPr>
              <w:pStyle w:val="Pta"/>
              <w:jc w:val="right"/>
              <w:rPr>
                <w:ins w:id="279" w:author="Autor"/>
              </w:rPr>
            </w:pPr>
            <w:ins w:id="280" w:author="Autor">
              <w:r>
                <w:rPr>
                  <w:lang w:val="sk-SK"/>
                </w:rPr>
                <w:t xml:space="preserve">Strana </w:t>
              </w:r>
              <w:r>
                <w:rPr>
                  <w:b/>
                  <w:bCs/>
                </w:rPr>
                <w:fldChar w:fldCharType="begin"/>
              </w:r>
              <w:r>
                <w:rPr>
                  <w:b/>
                  <w:bCs/>
                </w:rPr>
                <w:instrText>PAGE</w:instrText>
              </w:r>
              <w:r>
                <w:rPr>
                  <w:b/>
                  <w:bCs/>
                </w:rPr>
                <w:fldChar w:fldCharType="separate"/>
              </w:r>
            </w:ins>
            <w:r w:rsidR="002718A2">
              <w:rPr>
                <w:b/>
                <w:bCs/>
                <w:noProof/>
              </w:rPr>
              <w:t>36</w:t>
            </w:r>
            <w:ins w:id="281" w:author="Autor">
              <w:r>
                <w:rPr>
                  <w:b/>
                  <w:bCs/>
                </w:rPr>
                <w:fldChar w:fldCharType="end"/>
              </w:r>
              <w:r>
                <w:rPr>
                  <w:lang w:val="sk-SK"/>
                </w:rPr>
                <w:t xml:space="preserve"> z </w:t>
              </w:r>
              <w:r>
                <w:rPr>
                  <w:b/>
                  <w:bCs/>
                </w:rPr>
                <w:fldChar w:fldCharType="begin"/>
              </w:r>
              <w:r>
                <w:rPr>
                  <w:b/>
                  <w:bCs/>
                </w:rPr>
                <w:instrText>NUMPAGES</w:instrText>
              </w:r>
              <w:r>
                <w:rPr>
                  <w:b/>
                  <w:bCs/>
                </w:rPr>
                <w:fldChar w:fldCharType="separate"/>
              </w:r>
            </w:ins>
            <w:r w:rsidR="002718A2">
              <w:rPr>
                <w:b/>
                <w:bCs/>
                <w:noProof/>
              </w:rPr>
              <w:t>60</w:t>
            </w:r>
            <w:ins w:id="282" w:author="Autor">
              <w:r>
                <w:rPr>
                  <w:b/>
                  <w:bCs/>
                </w:rPr>
                <w:fldChar w:fldCharType="end"/>
              </w:r>
            </w:ins>
          </w:p>
          <w:customXmlInsRangeStart w:id="283" w:author="Autor"/>
        </w:sdtContent>
      </w:sdt>
      <w:customXmlInsRangeEnd w:id="283"/>
      <w:customXmlInsRangeStart w:id="284" w:author="Autor"/>
    </w:sdtContent>
  </w:sdt>
  <w:customXmlInsRangeEnd w:id="284"/>
  <w:p w14:paraId="70C0ABD5" w14:textId="77777777" w:rsidR="00631E8F" w:rsidRPr="004405B8" w:rsidRDefault="00631E8F"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A2A3" w14:textId="77777777" w:rsidR="002718A2" w:rsidRDefault="002718A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B4CB7" w14:textId="77777777" w:rsidR="0059103C" w:rsidRDefault="0059103C" w:rsidP="00107570">
      <w:pPr>
        <w:spacing w:after="0" w:line="240" w:lineRule="auto"/>
      </w:pPr>
      <w:r>
        <w:separator/>
      </w:r>
    </w:p>
  </w:footnote>
  <w:footnote w:type="continuationSeparator" w:id="0">
    <w:p w14:paraId="687D143D" w14:textId="77777777" w:rsidR="0059103C" w:rsidRDefault="0059103C" w:rsidP="00107570">
      <w:pPr>
        <w:spacing w:after="0" w:line="240" w:lineRule="auto"/>
      </w:pPr>
      <w:r>
        <w:continuationSeparator/>
      </w:r>
    </w:p>
  </w:footnote>
  <w:footnote w:type="continuationNotice" w:id="1">
    <w:p w14:paraId="06E726F2" w14:textId="77777777" w:rsidR="0059103C" w:rsidRDefault="0059103C">
      <w:pPr>
        <w:spacing w:after="0" w:line="240" w:lineRule="auto"/>
      </w:pPr>
    </w:p>
  </w:footnote>
  <w:footnote w:id="2">
    <w:p w14:paraId="3D556CC4" w14:textId="77777777" w:rsidR="00631E8F" w:rsidRDefault="00631E8F"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CC7B4" w14:textId="77777777" w:rsidR="002718A2" w:rsidRDefault="002718A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F9392" w14:textId="77777777" w:rsidR="002718A2" w:rsidRDefault="002718A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4F13E" w14:textId="77777777" w:rsidR="002718A2" w:rsidRDefault="002718A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4"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5"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1"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5"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8"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2"/>
  </w:num>
  <w:num w:numId="2">
    <w:abstractNumId w:val="23"/>
  </w:num>
  <w:num w:numId="3">
    <w:abstractNumId w:val="8"/>
  </w:num>
  <w:num w:numId="4">
    <w:abstractNumId w:val="46"/>
  </w:num>
  <w:num w:numId="5">
    <w:abstractNumId w:val="2"/>
  </w:num>
  <w:num w:numId="6">
    <w:abstractNumId w:val="36"/>
  </w:num>
  <w:num w:numId="7">
    <w:abstractNumId w:val="40"/>
  </w:num>
  <w:num w:numId="8">
    <w:abstractNumId w:val="50"/>
  </w:num>
  <w:num w:numId="9">
    <w:abstractNumId w:val="11"/>
  </w:num>
  <w:num w:numId="10">
    <w:abstractNumId w:val="32"/>
  </w:num>
  <w:num w:numId="11">
    <w:abstractNumId w:val="3"/>
  </w:num>
  <w:num w:numId="12">
    <w:abstractNumId w:val="20"/>
  </w:num>
  <w:num w:numId="13">
    <w:abstractNumId w:val="28"/>
  </w:num>
  <w:num w:numId="14">
    <w:abstractNumId w:val="16"/>
  </w:num>
  <w:num w:numId="15">
    <w:abstractNumId w:val="27"/>
  </w:num>
  <w:num w:numId="16">
    <w:abstractNumId w:val="13"/>
  </w:num>
  <w:num w:numId="17">
    <w:abstractNumId w:val="17"/>
  </w:num>
  <w:num w:numId="18">
    <w:abstractNumId w:val="12"/>
  </w:num>
  <w:num w:numId="19">
    <w:abstractNumId w:val="48"/>
  </w:num>
  <w:num w:numId="20">
    <w:abstractNumId w:val="45"/>
  </w:num>
  <w:num w:numId="21">
    <w:abstractNumId w:val="29"/>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
  </w:num>
  <w:num w:numId="28">
    <w:abstractNumId w:val="9"/>
  </w:num>
  <w:num w:numId="29">
    <w:abstractNumId w:val="25"/>
  </w:num>
  <w:num w:numId="30">
    <w:abstractNumId w:val="49"/>
  </w:num>
  <w:num w:numId="31">
    <w:abstractNumId w:val="31"/>
  </w:num>
  <w:num w:numId="32">
    <w:abstractNumId w:val="43"/>
  </w:num>
  <w:num w:numId="33">
    <w:abstractNumId w:val="42"/>
  </w:num>
  <w:num w:numId="34">
    <w:abstractNumId w:val="38"/>
  </w:num>
  <w:num w:numId="35">
    <w:abstractNumId w:val="34"/>
  </w:num>
  <w:num w:numId="36">
    <w:abstractNumId w:val="39"/>
  </w:num>
  <w:num w:numId="37">
    <w:abstractNumId w:val="19"/>
  </w:num>
  <w:num w:numId="38">
    <w:abstractNumId w:val="18"/>
  </w:num>
  <w:num w:numId="39">
    <w:abstractNumId w:val="6"/>
  </w:num>
  <w:num w:numId="40">
    <w:abstractNumId w:val="44"/>
  </w:num>
  <w:num w:numId="41">
    <w:abstractNumId w:val="51"/>
  </w:num>
  <w:num w:numId="42">
    <w:abstractNumId w:val="41"/>
  </w:num>
  <w:num w:numId="43">
    <w:abstractNumId w:val="37"/>
  </w:num>
  <w:num w:numId="44">
    <w:abstractNumId w:val="47"/>
  </w:num>
  <w:num w:numId="45">
    <w:abstractNumId w:val="26"/>
  </w:num>
  <w:num w:numId="46">
    <w:abstractNumId w:val="5"/>
  </w:num>
  <w:num w:numId="47">
    <w:abstractNumId w:val="14"/>
  </w:num>
  <w:num w:numId="48">
    <w:abstractNumId w:val="7"/>
  </w:num>
  <w:num w:numId="49">
    <w:abstractNumId w:val="15"/>
  </w:num>
  <w:num w:numId="50">
    <w:abstractNumId w:val="1"/>
  </w:num>
  <w:num w:numId="51">
    <w:abstractNumId w:val="21"/>
  </w:num>
  <w:num w:numId="52">
    <w:abstractNumId w:val="32"/>
  </w:num>
  <w:num w:numId="53">
    <w:abstractNumId w:val="24"/>
  </w:num>
  <w:num w:numId="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27899"/>
    <w:rsid w:val="00030F01"/>
    <w:rsid w:val="00030F14"/>
    <w:rsid w:val="0003242F"/>
    <w:rsid w:val="00032E66"/>
    <w:rsid w:val="0003353F"/>
    <w:rsid w:val="00036C55"/>
    <w:rsid w:val="00040A31"/>
    <w:rsid w:val="00040BB7"/>
    <w:rsid w:val="00043C56"/>
    <w:rsid w:val="00046348"/>
    <w:rsid w:val="000465E7"/>
    <w:rsid w:val="000478C1"/>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7AD"/>
    <w:rsid w:val="00083681"/>
    <w:rsid w:val="000836FA"/>
    <w:rsid w:val="00083845"/>
    <w:rsid w:val="00083E9E"/>
    <w:rsid w:val="00083F3F"/>
    <w:rsid w:val="00084FE2"/>
    <w:rsid w:val="00087001"/>
    <w:rsid w:val="00087569"/>
    <w:rsid w:val="00090305"/>
    <w:rsid w:val="00090C27"/>
    <w:rsid w:val="00091D36"/>
    <w:rsid w:val="000922D8"/>
    <w:rsid w:val="00092E61"/>
    <w:rsid w:val="00093490"/>
    <w:rsid w:val="00093527"/>
    <w:rsid w:val="00094A5D"/>
    <w:rsid w:val="00096FD8"/>
    <w:rsid w:val="000970EB"/>
    <w:rsid w:val="00097AAB"/>
    <w:rsid w:val="000A07B0"/>
    <w:rsid w:val="000A1DAC"/>
    <w:rsid w:val="000A5604"/>
    <w:rsid w:val="000A5C51"/>
    <w:rsid w:val="000A5D55"/>
    <w:rsid w:val="000A717C"/>
    <w:rsid w:val="000B128B"/>
    <w:rsid w:val="000B1CB0"/>
    <w:rsid w:val="000B20A9"/>
    <w:rsid w:val="000C08F4"/>
    <w:rsid w:val="000C09DE"/>
    <w:rsid w:val="000C10FA"/>
    <w:rsid w:val="000C1A84"/>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3198"/>
    <w:rsid w:val="00143698"/>
    <w:rsid w:val="00145DB1"/>
    <w:rsid w:val="001469D5"/>
    <w:rsid w:val="00146A1B"/>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7D7B"/>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18A2"/>
    <w:rsid w:val="00273D09"/>
    <w:rsid w:val="00274B4A"/>
    <w:rsid w:val="00283169"/>
    <w:rsid w:val="0028393F"/>
    <w:rsid w:val="00286705"/>
    <w:rsid w:val="00287274"/>
    <w:rsid w:val="0029027A"/>
    <w:rsid w:val="00291178"/>
    <w:rsid w:val="00291A10"/>
    <w:rsid w:val="002966B1"/>
    <w:rsid w:val="002A6BEB"/>
    <w:rsid w:val="002A702B"/>
    <w:rsid w:val="002B2F9B"/>
    <w:rsid w:val="002B3C07"/>
    <w:rsid w:val="002B667C"/>
    <w:rsid w:val="002B73A5"/>
    <w:rsid w:val="002B7D4C"/>
    <w:rsid w:val="002C2ABC"/>
    <w:rsid w:val="002C6026"/>
    <w:rsid w:val="002C6031"/>
    <w:rsid w:val="002C691F"/>
    <w:rsid w:val="002C790B"/>
    <w:rsid w:val="002D0D01"/>
    <w:rsid w:val="002D1750"/>
    <w:rsid w:val="002D2F8C"/>
    <w:rsid w:val="002D4AA7"/>
    <w:rsid w:val="002D5A42"/>
    <w:rsid w:val="002D7BF6"/>
    <w:rsid w:val="002E0CDD"/>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FCA"/>
    <w:rsid w:val="00304BCE"/>
    <w:rsid w:val="00304FAB"/>
    <w:rsid w:val="00307126"/>
    <w:rsid w:val="00307158"/>
    <w:rsid w:val="00307349"/>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54B"/>
    <w:rsid w:val="0037663F"/>
    <w:rsid w:val="003809CF"/>
    <w:rsid w:val="003818D4"/>
    <w:rsid w:val="003830B9"/>
    <w:rsid w:val="00383398"/>
    <w:rsid w:val="003834BD"/>
    <w:rsid w:val="00383E38"/>
    <w:rsid w:val="00384C6D"/>
    <w:rsid w:val="00384C7C"/>
    <w:rsid w:val="00393226"/>
    <w:rsid w:val="00393B91"/>
    <w:rsid w:val="00396201"/>
    <w:rsid w:val="003A268C"/>
    <w:rsid w:val="003A58E3"/>
    <w:rsid w:val="003A5C86"/>
    <w:rsid w:val="003A7B0B"/>
    <w:rsid w:val="003B256A"/>
    <w:rsid w:val="003B3653"/>
    <w:rsid w:val="003B3F46"/>
    <w:rsid w:val="003B4088"/>
    <w:rsid w:val="003B557F"/>
    <w:rsid w:val="003B5B37"/>
    <w:rsid w:val="003C0265"/>
    <w:rsid w:val="003C0F18"/>
    <w:rsid w:val="003C6060"/>
    <w:rsid w:val="003C6154"/>
    <w:rsid w:val="003C688F"/>
    <w:rsid w:val="003D3D57"/>
    <w:rsid w:val="003D3F0F"/>
    <w:rsid w:val="003D3FE7"/>
    <w:rsid w:val="003D54A6"/>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909"/>
    <w:rsid w:val="004466F0"/>
    <w:rsid w:val="00447257"/>
    <w:rsid w:val="0045056A"/>
    <w:rsid w:val="00451EFB"/>
    <w:rsid w:val="00452CCA"/>
    <w:rsid w:val="00452D64"/>
    <w:rsid w:val="004538FE"/>
    <w:rsid w:val="0045542C"/>
    <w:rsid w:val="00455CF2"/>
    <w:rsid w:val="00456518"/>
    <w:rsid w:val="004608CA"/>
    <w:rsid w:val="00461805"/>
    <w:rsid w:val="004625C0"/>
    <w:rsid w:val="00464983"/>
    <w:rsid w:val="00466C21"/>
    <w:rsid w:val="00466C3D"/>
    <w:rsid w:val="00467079"/>
    <w:rsid w:val="004671CC"/>
    <w:rsid w:val="00467BB4"/>
    <w:rsid w:val="0047664D"/>
    <w:rsid w:val="00477624"/>
    <w:rsid w:val="00491A08"/>
    <w:rsid w:val="0049218B"/>
    <w:rsid w:val="00493202"/>
    <w:rsid w:val="0049365E"/>
    <w:rsid w:val="004946C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B3A"/>
    <w:rsid w:val="004C1D6D"/>
    <w:rsid w:val="004C270D"/>
    <w:rsid w:val="004C4876"/>
    <w:rsid w:val="004C4980"/>
    <w:rsid w:val="004C5489"/>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D79"/>
    <w:rsid w:val="0051470D"/>
    <w:rsid w:val="00515397"/>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57AEC"/>
    <w:rsid w:val="005619CB"/>
    <w:rsid w:val="00564D85"/>
    <w:rsid w:val="00565BB8"/>
    <w:rsid w:val="00566EAB"/>
    <w:rsid w:val="00570122"/>
    <w:rsid w:val="00570628"/>
    <w:rsid w:val="0057088A"/>
    <w:rsid w:val="005722D1"/>
    <w:rsid w:val="00573B3F"/>
    <w:rsid w:val="00573E2A"/>
    <w:rsid w:val="005743A3"/>
    <w:rsid w:val="00575F45"/>
    <w:rsid w:val="00576235"/>
    <w:rsid w:val="005767B7"/>
    <w:rsid w:val="00576C07"/>
    <w:rsid w:val="00577ECD"/>
    <w:rsid w:val="00580301"/>
    <w:rsid w:val="00581F56"/>
    <w:rsid w:val="0058233E"/>
    <w:rsid w:val="00585968"/>
    <w:rsid w:val="00585F0D"/>
    <w:rsid w:val="00587EB7"/>
    <w:rsid w:val="00587F50"/>
    <w:rsid w:val="0059065E"/>
    <w:rsid w:val="0059103C"/>
    <w:rsid w:val="00592F77"/>
    <w:rsid w:val="005931A0"/>
    <w:rsid w:val="00594635"/>
    <w:rsid w:val="0059734B"/>
    <w:rsid w:val="00597DFC"/>
    <w:rsid w:val="005A0B1D"/>
    <w:rsid w:val="005A515C"/>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0B3"/>
    <w:rsid w:val="005D1531"/>
    <w:rsid w:val="005D1E6A"/>
    <w:rsid w:val="005D28F5"/>
    <w:rsid w:val="005D2904"/>
    <w:rsid w:val="005D5A73"/>
    <w:rsid w:val="005E04B5"/>
    <w:rsid w:val="005E1FCE"/>
    <w:rsid w:val="005E20E2"/>
    <w:rsid w:val="005E2851"/>
    <w:rsid w:val="005E2DCB"/>
    <w:rsid w:val="005E308A"/>
    <w:rsid w:val="005E3104"/>
    <w:rsid w:val="005E3E6A"/>
    <w:rsid w:val="005E4601"/>
    <w:rsid w:val="005E6C80"/>
    <w:rsid w:val="005E7FD8"/>
    <w:rsid w:val="005F1CCE"/>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2531"/>
    <w:rsid w:val="00654513"/>
    <w:rsid w:val="0065482C"/>
    <w:rsid w:val="006578E0"/>
    <w:rsid w:val="00657D30"/>
    <w:rsid w:val="006659AC"/>
    <w:rsid w:val="0067087C"/>
    <w:rsid w:val="0067091C"/>
    <w:rsid w:val="00670D6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EFB"/>
    <w:rsid w:val="006E51FC"/>
    <w:rsid w:val="006E5EC1"/>
    <w:rsid w:val="006E7D37"/>
    <w:rsid w:val="006E7ED3"/>
    <w:rsid w:val="006F202C"/>
    <w:rsid w:val="006F27EE"/>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609E"/>
    <w:rsid w:val="00747307"/>
    <w:rsid w:val="00751364"/>
    <w:rsid w:val="0075476E"/>
    <w:rsid w:val="00760145"/>
    <w:rsid w:val="00763062"/>
    <w:rsid w:val="00764BD1"/>
    <w:rsid w:val="00767928"/>
    <w:rsid w:val="00773D77"/>
    <w:rsid w:val="00776169"/>
    <w:rsid w:val="007764B1"/>
    <w:rsid w:val="007764B3"/>
    <w:rsid w:val="007775AD"/>
    <w:rsid w:val="007800FB"/>
    <w:rsid w:val="0078059A"/>
    <w:rsid w:val="00782BBB"/>
    <w:rsid w:val="00783517"/>
    <w:rsid w:val="0078365C"/>
    <w:rsid w:val="0078435B"/>
    <w:rsid w:val="007870AA"/>
    <w:rsid w:val="007914B1"/>
    <w:rsid w:val="007915FA"/>
    <w:rsid w:val="00791659"/>
    <w:rsid w:val="00791BD0"/>
    <w:rsid w:val="007921F8"/>
    <w:rsid w:val="00792A2B"/>
    <w:rsid w:val="0079357C"/>
    <w:rsid w:val="00793F15"/>
    <w:rsid w:val="00794BFA"/>
    <w:rsid w:val="00795CF6"/>
    <w:rsid w:val="007A1588"/>
    <w:rsid w:val="007A2554"/>
    <w:rsid w:val="007A40EE"/>
    <w:rsid w:val="007A6408"/>
    <w:rsid w:val="007A6C01"/>
    <w:rsid w:val="007A702F"/>
    <w:rsid w:val="007A714C"/>
    <w:rsid w:val="007B4A58"/>
    <w:rsid w:val="007C0E96"/>
    <w:rsid w:val="007C18AF"/>
    <w:rsid w:val="007C25BD"/>
    <w:rsid w:val="007C25DC"/>
    <w:rsid w:val="007C2969"/>
    <w:rsid w:val="007C5152"/>
    <w:rsid w:val="007D23F2"/>
    <w:rsid w:val="007D2F27"/>
    <w:rsid w:val="007D3244"/>
    <w:rsid w:val="007D703A"/>
    <w:rsid w:val="007E0ACC"/>
    <w:rsid w:val="007E1D49"/>
    <w:rsid w:val="007E41F6"/>
    <w:rsid w:val="007E42F6"/>
    <w:rsid w:val="007E741F"/>
    <w:rsid w:val="007E788B"/>
    <w:rsid w:val="007F4993"/>
    <w:rsid w:val="007F6C8D"/>
    <w:rsid w:val="007F7750"/>
    <w:rsid w:val="007F7975"/>
    <w:rsid w:val="008037C1"/>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1D3D"/>
    <w:rsid w:val="008246F0"/>
    <w:rsid w:val="00825E9D"/>
    <w:rsid w:val="00826811"/>
    <w:rsid w:val="00833664"/>
    <w:rsid w:val="00834F40"/>
    <w:rsid w:val="00836BC9"/>
    <w:rsid w:val="00841A2C"/>
    <w:rsid w:val="00843456"/>
    <w:rsid w:val="00843A1B"/>
    <w:rsid w:val="00843B12"/>
    <w:rsid w:val="00850ED6"/>
    <w:rsid w:val="00852010"/>
    <w:rsid w:val="00852195"/>
    <w:rsid w:val="008542C8"/>
    <w:rsid w:val="00862A35"/>
    <w:rsid w:val="00863F79"/>
    <w:rsid w:val="00867309"/>
    <w:rsid w:val="00874374"/>
    <w:rsid w:val="008776F4"/>
    <w:rsid w:val="00877B9C"/>
    <w:rsid w:val="00877BA6"/>
    <w:rsid w:val="008804C8"/>
    <w:rsid w:val="00881F82"/>
    <w:rsid w:val="00882EC0"/>
    <w:rsid w:val="00884F67"/>
    <w:rsid w:val="00885E71"/>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3361"/>
    <w:rsid w:val="008D54FD"/>
    <w:rsid w:val="008D5B71"/>
    <w:rsid w:val="008D5F57"/>
    <w:rsid w:val="008D6500"/>
    <w:rsid w:val="008E0529"/>
    <w:rsid w:val="008E3D1F"/>
    <w:rsid w:val="008E4379"/>
    <w:rsid w:val="008E4C8B"/>
    <w:rsid w:val="008E5E97"/>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FC3"/>
    <w:rsid w:val="0091554D"/>
    <w:rsid w:val="00916566"/>
    <w:rsid w:val="00917819"/>
    <w:rsid w:val="00917B69"/>
    <w:rsid w:val="0092204B"/>
    <w:rsid w:val="00922245"/>
    <w:rsid w:val="00922CCD"/>
    <w:rsid w:val="009238AE"/>
    <w:rsid w:val="00924E42"/>
    <w:rsid w:val="00926820"/>
    <w:rsid w:val="009275E6"/>
    <w:rsid w:val="00927744"/>
    <w:rsid w:val="00932350"/>
    <w:rsid w:val="00932614"/>
    <w:rsid w:val="00932E1B"/>
    <w:rsid w:val="009332EB"/>
    <w:rsid w:val="009335D9"/>
    <w:rsid w:val="009344E1"/>
    <w:rsid w:val="00935728"/>
    <w:rsid w:val="009421D7"/>
    <w:rsid w:val="00942233"/>
    <w:rsid w:val="0094382B"/>
    <w:rsid w:val="00943EBD"/>
    <w:rsid w:val="00944622"/>
    <w:rsid w:val="00946B0B"/>
    <w:rsid w:val="0095057C"/>
    <w:rsid w:val="00951236"/>
    <w:rsid w:val="00951C7D"/>
    <w:rsid w:val="0095328F"/>
    <w:rsid w:val="009532B7"/>
    <w:rsid w:val="0095552D"/>
    <w:rsid w:val="009561EE"/>
    <w:rsid w:val="00956944"/>
    <w:rsid w:val="00956D96"/>
    <w:rsid w:val="00957E85"/>
    <w:rsid w:val="009629D2"/>
    <w:rsid w:val="00962DF6"/>
    <w:rsid w:val="009633BC"/>
    <w:rsid w:val="00963948"/>
    <w:rsid w:val="00964F77"/>
    <w:rsid w:val="00970EC8"/>
    <w:rsid w:val="00972C9F"/>
    <w:rsid w:val="00976CDB"/>
    <w:rsid w:val="009809B8"/>
    <w:rsid w:val="00981A01"/>
    <w:rsid w:val="00983727"/>
    <w:rsid w:val="00984040"/>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514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A02A20"/>
    <w:rsid w:val="00A03E18"/>
    <w:rsid w:val="00A06DF2"/>
    <w:rsid w:val="00A073A2"/>
    <w:rsid w:val="00A07445"/>
    <w:rsid w:val="00A07887"/>
    <w:rsid w:val="00A11D67"/>
    <w:rsid w:val="00A13E18"/>
    <w:rsid w:val="00A14CFD"/>
    <w:rsid w:val="00A15AEB"/>
    <w:rsid w:val="00A2735E"/>
    <w:rsid w:val="00A27BD3"/>
    <w:rsid w:val="00A27E8B"/>
    <w:rsid w:val="00A3002F"/>
    <w:rsid w:val="00A30090"/>
    <w:rsid w:val="00A30214"/>
    <w:rsid w:val="00A3129A"/>
    <w:rsid w:val="00A3351D"/>
    <w:rsid w:val="00A338EE"/>
    <w:rsid w:val="00A33DA3"/>
    <w:rsid w:val="00A40166"/>
    <w:rsid w:val="00A4077D"/>
    <w:rsid w:val="00A42EA7"/>
    <w:rsid w:val="00A43149"/>
    <w:rsid w:val="00A433DA"/>
    <w:rsid w:val="00A43A71"/>
    <w:rsid w:val="00A4511F"/>
    <w:rsid w:val="00A45F7B"/>
    <w:rsid w:val="00A46992"/>
    <w:rsid w:val="00A47626"/>
    <w:rsid w:val="00A52658"/>
    <w:rsid w:val="00A52E02"/>
    <w:rsid w:val="00A55A81"/>
    <w:rsid w:val="00A601E2"/>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359E"/>
    <w:rsid w:val="00AE3A32"/>
    <w:rsid w:val="00AE6ABB"/>
    <w:rsid w:val="00AE77F9"/>
    <w:rsid w:val="00AF1574"/>
    <w:rsid w:val="00AF28CD"/>
    <w:rsid w:val="00AF3588"/>
    <w:rsid w:val="00AF36B6"/>
    <w:rsid w:val="00AF7F24"/>
    <w:rsid w:val="00B00D87"/>
    <w:rsid w:val="00B026CD"/>
    <w:rsid w:val="00B02ADB"/>
    <w:rsid w:val="00B030EE"/>
    <w:rsid w:val="00B04D59"/>
    <w:rsid w:val="00B05042"/>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EAD"/>
    <w:rsid w:val="00B21243"/>
    <w:rsid w:val="00B2375B"/>
    <w:rsid w:val="00B23E46"/>
    <w:rsid w:val="00B26CB7"/>
    <w:rsid w:val="00B3244A"/>
    <w:rsid w:val="00B338BA"/>
    <w:rsid w:val="00B3503F"/>
    <w:rsid w:val="00B35D2B"/>
    <w:rsid w:val="00B35F66"/>
    <w:rsid w:val="00B4000D"/>
    <w:rsid w:val="00B40A59"/>
    <w:rsid w:val="00B412E5"/>
    <w:rsid w:val="00B41EF5"/>
    <w:rsid w:val="00B4773B"/>
    <w:rsid w:val="00B505EA"/>
    <w:rsid w:val="00B50D5F"/>
    <w:rsid w:val="00B51A39"/>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5E1D"/>
    <w:rsid w:val="00B878D6"/>
    <w:rsid w:val="00B87E39"/>
    <w:rsid w:val="00B91E2C"/>
    <w:rsid w:val="00B91EC8"/>
    <w:rsid w:val="00B92B76"/>
    <w:rsid w:val="00B94060"/>
    <w:rsid w:val="00B95818"/>
    <w:rsid w:val="00B95964"/>
    <w:rsid w:val="00B96890"/>
    <w:rsid w:val="00B97533"/>
    <w:rsid w:val="00BA00C0"/>
    <w:rsid w:val="00BA07CA"/>
    <w:rsid w:val="00BA0F6E"/>
    <w:rsid w:val="00BA14C0"/>
    <w:rsid w:val="00BA2737"/>
    <w:rsid w:val="00BA4133"/>
    <w:rsid w:val="00BA4EC8"/>
    <w:rsid w:val="00BA6F3F"/>
    <w:rsid w:val="00BA74BB"/>
    <w:rsid w:val="00BA7716"/>
    <w:rsid w:val="00BB3E00"/>
    <w:rsid w:val="00BC0683"/>
    <w:rsid w:val="00BC1B4B"/>
    <w:rsid w:val="00BC233D"/>
    <w:rsid w:val="00BC2E06"/>
    <w:rsid w:val="00BC2E26"/>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721"/>
    <w:rsid w:val="00C13A9E"/>
    <w:rsid w:val="00C13FD5"/>
    <w:rsid w:val="00C15C8E"/>
    <w:rsid w:val="00C210A6"/>
    <w:rsid w:val="00C2360A"/>
    <w:rsid w:val="00C23D49"/>
    <w:rsid w:val="00C2404C"/>
    <w:rsid w:val="00C24F50"/>
    <w:rsid w:val="00C255D0"/>
    <w:rsid w:val="00C2645E"/>
    <w:rsid w:val="00C3048F"/>
    <w:rsid w:val="00C315BD"/>
    <w:rsid w:val="00C31810"/>
    <w:rsid w:val="00C3536D"/>
    <w:rsid w:val="00C41E05"/>
    <w:rsid w:val="00C421C2"/>
    <w:rsid w:val="00C4332B"/>
    <w:rsid w:val="00C45C3C"/>
    <w:rsid w:val="00C47148"/>
    <w:rsid w:val="00C5019B"/>
    <w:rsid w:val="00C52252"/>
    <w:rsid w:val="00C52649"/>
    <w:rsid w:val="00C53921"/>
    <w:rsid w:val="00C57DD0"/>
    <w:rsid w:val="00C6009B"/>
    <w:rsid w:val="00C6285F"/>
    <w:rsid w:val="00C62A59"/>
    <w:rsid w:val="00C63749"/>
    <w:rsid w:val="00C63DE6"/>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FFC"/>
    <w:rsid w:val="00C9106F"/>
    <w:rsid w:val="00C926C4"/>
    <w:rsid w:val="00C94B78"/>
    <w:rsid w:val="00C94CCB"/>
    <w:rsid w:val="00C953BB"/>
    <w:rsid w:val="00C9782A"/>
    <w:rsid w:val="00CA013D"/>
    <w:rsid w:val="00CA274E"/>
    <w:rsid w:val="00CA2CDF"/>
    <w:rsid w:val="00CA6E7C"/>
    <w:rsid w:val="00CA7637"/>
    <w:rsid w:val="00CB091B"/>
    <w:rsid w:val="00CB175C"/>
    <w:rsid w:val="00CB2519"/>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5784"/>
    <w:rsid w:val="00CE63C2"/>
    <w:rsid w:val="00CE6B0A"/>
    <w:rsid w:val="00CE71CE"/>
    <w:rsid w:val="00CF187D"/>
    <w:rsid w:val="00CF54A4"/>
    <w:rsid w:val="00CF6859"/>
    <w:rsid w:val="00CF6DDE"/>
    <w:rsid w:val="00CF76CB"/>
    <w:rsid w:val="00D00E44"/>
    <w:rsid w:val="00D02696"/>
    <w:rsid w:val="00D0452B"/>
    <w:rsid w:val="00D04CF3"/>
    <w:rsid w:val="00D04E4D"/>
    <w:rsid w:val="00D05217"/>
    <w:rsid w:val="00D06185"/>
    <w:rsid w:val="00D07F80"/>
    <w:rsid w:val="00D11EBE"/>
    <w:rsid w:val="00D120A0"/>
    <w:rsid w:val="00D14B3A"/>
    <w:rsid w:val="00D15D7E"/>
    <w:rsid w:val="00D167A2"/>
    <w:rsid w:val="00D2313E"/>
    <w:rsid w:val="00D2540B"/>
    <w:rsid w:val="00D25C48"/>
    <w:rsid w:val="00D27194"/>
    <w:rsid w:val="00D2734A"/>
    <w:rsid w:val="00D30213"/>
    <w:rsid w:val="00D314D5"/>
    <w:rsid w:val="00D31918"/>
    <w:rsid w:val="00D33A18"/>
    <w:rsid w:val="00D36178"/>
    <w:rsid w:val="00D36978"/>
    <w:rsid w:val="00D400C5"/>
    <w:rsid w:val="00D4291F"/>
    <w:rsid w:val="00D433E1"/>
    <w:rsid w:val="00D44461"/>
    <w:rsid w:val="00D5081C"/>
    <w:rsid w:val="00D50912"/>
    <w:rsid w:val="00D520D6"/>
    <w:rsid w:val="00D53A39"/>
    <w:rsid w:val="00D5437C"/>
    <w:rsid w:val="00D54576"/>
    <w:rsid w:val="00D55D4A"/>
    <w:rsid w:val="00D60452"/>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A6D"/>
    <w:rsid w:val="00D862CC"/>
    <w:rsid w:val="00D87797"/>
    <w:rsid w:val="00D90309"/>
    <w:rsid w:val="00D91D99"/>
    <w:rsid w:val="00D92114"/>
    <w:rsid w:val="00D93B53"/>
    <w:rsid w:val="00D964FC"/>
    <w:rsid w:val="00D97749"/>
    <w:rsid w:val="00DA0CBF"/>
    <w:rsid w:val="00DA1C3D"/>
    <w:rsid w:val="00DA5F1B"/>
    <w:rsid w:val="00DA6057"/>
    <w:rsid w:val="00DA6CAD"/>
    <w:rsid w:val="00DA752E"/>
    <w:rsid w:val="00DA757F"/>
    <w:rsid w:val="00DA7FC1"/>
    <w:rsid w:val="00DB00B4"/>
    <w:rsid w:val="00DB174F"/>
    <w:rsid w:val="00DB1F2A"/>
    <w:rsid w:val="00DB2F18"/>
    <w:rsid w:val="00DB408E"/>
    <w:rsid w:val="00DB52F9"/>
    <w:rsid w:val="00DC126E"/>
    <w:rsid w:val="00DC1A56"/>
    <w:rsid w:val="00DC1BD0"/>
    <w:rsid w:val="00DC21A2"/>
    <w:rsid w:val="00DC29D4"/>
    <w:rsid w:val="00DC6E2F"/>
    <w:rsid w:val="00DC7208"/>
    <w:rsid w:val="00DD76CC"/>
    <w:rsid w:val="00DD7DAF"/>
    <w:rsid w:val="00DE0304"/>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2CBA"/>
    <w:rsid w:val="00E03E47"/>
    <w:rsid w:val="00E04D60"/>
    <w:rsid w:val="00E05099"/>
    <w:rsid w:val="00E05F9B"/>
    <w:rsid w:val="00E0607D"/>
    <w:rsid w:val="00E1237D"/>
    <w:rsid w:val="00E12886"/>
    <w:rsid w:val="00E16BD6"/>
    <w:rsid w:val="00E17045"/>
    <w:rsid w:val="00E2081E"/>
    <w:rsid w:val="00E20A8F"/>
    <w:rsid w:val="00E20A91"/>
    <w:rsid w:val="00E22A32"/>
    <w:rsid w:val="00E24033"/>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6899"/>
    <w:rsid w:val="00EA3175"/>
    <w:rsid w:val="00EA3F08"/>
    <w:rsid w:val="00EA59CB"/>
    <w:rsid w:val="00EA64DD"/>
    <w:rsid w:val="00EA681A"/>
    <w:rsid w:val="00EA6AC7"/>
    <w:rsid w:val="00EB242D"/>
    <w:rsid w:val="00EB3791"/>
    <w:rsid w:val="00EB495E"/>
    <w:rsid w:val="00EB71A1"/>
    <w:rsid w:val="00EC3D1A"/>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4107"/>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29C4"/>
    <w:rsid w:val="00F62A00"/>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696B"/>
    <w:rsid w:val="00FD729D"/>
    <w:rsid w:val="00FE0263"/>
    <w:rsid w:val="00FE09C7"/>
    <w:rsid w:val="00FE0A57"/>
    <w:rsid w:val="00FE0B57"/>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2718A2"/>
    <w:pPr>
      <w:spacing w:after="160" w:line="240" w:lineRule="exact"/>
      <w:ind w:firstLine="720"/>
      <w:pPrChange w:id="0" w:author="Autor">
        <w:pPr>
          <w:spacing w:after="160" w:line="240" w:lineRule="exact"/>
        </w:pPr>
      </w:pPrChange>
    </w:pPr>
    <w:rPr>
      <w:rFonts w:ascii="Tahoma" w:eastAsia="Times New Roman" w:hAnsi="Tahoma"/>
      <w:sz w:val="20"/>
      <w:szCs w:val="20"/>
      <w:rPrChange w:id="0"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D0294-9728-4A06-977C-2F9C9A999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29453</Words>
  <Characters>167884</Characters>
  <Application>Microsoft Office Word</Application>
  <DocSecurity>0</DocSecurity>
  <Lines>1399</Lines>
  <Paragraphs>393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2018-10-25T12:15:00Z</dcterms:created>
  <dcterms:modified xsi:type="dcterms:W3CDTF">2018-10-29T07:06:00Z</dcterms:modified>
</cp:coreProperties>
</file>